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D4018" w:rsidRPr="000F12F4" w:rsidRDefault="007D4018">
      <w:pPr>
        <w:rPr>
          <w:rFonts w:asciiTheme="minorHAnsi" w:hAnsiTheme="minorHAnsi" w:cstheme="minorHAnsi"/>
          <w:sz w:val="22"/>
          <w:szCs w:val="22"/>
        </w:rPr>
      </w:pPr>
    </w:p>
    <w:p w:rsidR="00E6131A" w:rsidRPr="000F12F4" w:rsidRDefault="00E6131A" w:rsidP="00C865A3">
      <w:pPr>
        <w:ind w:left="4963" w:firstLine="2"/>
        <w:jc w:val="both"/>
        <w:rPr>
          <w:rFonts w:asciiTheme="minorHAnsi" w:hAnsiTheme="minorHAnsi" w:cstheme="minorHAnsi"/>
          <w:sz w:val="22"/>
          <w:szCs w:val="22"/>
        </w:rPr>
      </w:pPr>
      <w:r w:rsidRPr="000F12F4">
        <w:rPr>
          <w:rFonts w:asciiTheme="minorHAnsi" w:hAnsiTheme="minorHAnsi" w:cstheme="minorHAnsi"/>
          <w:sz w:val="22"/>
          <w:szCs w:val="22"/>
        </w:rPr>
        <w:t xml:space="preserve">Al </w:t>
      </w:r>
      <w:r w:rsidR="00C865A3" w:rsidRPr="000F12F4">
        <w:rPr>
          <w:rFonts w:asciiTheme="minorHAnsi" w:hAnsiTheme="minorHAnsi" w:cstheme="minorHAnsi"/>
          <w:sz w:val="22"/>
          <w:szCs w:val="22"/>
        </w:rPr>
        <w:t xml:space="preserve">Direttore Sanitario Aziendale in qualità di </w:t>
      </w:r>
      <w:r w:rsidR="00D03554" w:rsidRPr="000F12F4">
        <w:rPr>
          <w:rFonts w:asciiTheme="minorHAnsi" w:hAnsiTheme="minorHAnsi" w:cstheme="minorHAnsi"/>
          <w:sz w:val="22"/>
          <w:szCs w:val="22"/>
        </w:rPr>
        <w:t>Presidente della Commissione</w:t>
      </w:r>
      <w:r w:rsidR="00DF4280" w:rsidRPr="000F12F4">
        <w:rPr>
          <w:rFonts w:asciiTheme="minorHAnsi" w:hAnsiTheme="minorHAnsi" w:cstheme="minorHAnsi"/>
          <w:sz w:val="22"/>
          <w:szCs w:val="22"/>
        </w:rPr>
        <w:t xml:space="preserve"> </w:t>
      </w:r>
      <w:r w:rsidR="00D03554" w:rsidRPr="000F12F4">
        <w:rPr>
          <w:rFonts w:asciiTheme="minorHAnsi" w:hAnsiTheme="minorHAnsi" w:cstheme="minorHAnsi"/>
          <w:sz w:val="22"/>
          <w:szCs w:val="22"/>
        </w:rPr>
        <w:t>Terapeutica Aziendale</w:t>
      </w:r>
    </w:p>
    <w:p w:rsidR="000F12F4" w:rsidRPr="000F12F4" w:rsidRDefault="000F12F4" w:rsidP="00C865A3">
      <w:pPr>
        <w:ind w:left="4963" w:firstLine="2"/>
        <w:jc w:val="both"/>
        <w:rPr>
          <w:rFonts w:asciiTheme="minorHAnsi" w:hAnsiTheme="minorHAnsi" w:cstheme="minorHAnsi"/>
          <w:sz w:val="22"/>
          <w:szCs w:val="22"/>
        </w:rPr>
      </w:pPr>
    </w:p>
    <w:p w:rsidR="00E6131A" w:rsidRPr="000F12F4" w:rsidRDefault="00AF3A8F">
      <w:pPr>
        <w:rPr>
          <w:rFonts w:asciiTheme="minorHAnsi" w:hAnsiTheme="minorHAnsi" w:cstheme="minorHAnsi"/>
          <w:sz w:val="22"/>
          <w:szCs w:val="22"/>
        </w:rPr>
      </w:pPr>
      <w:r w:rsidRPr="000F12F4">
        <w:rPr>
          <w:rFonts w:asciiTheme="minorHAnsi" w:hAnsiTheme="minorHAnsi" w:cstheme="minorHAnsi"/>
          <w:sz w:val="22"/>
          <w:szCs w:val="22"/>
        </w:rPr>
        <w:tab/>
      </w:r>
      <w:r w:rsidRPr="000F12F4">
        <w:rPr>
          <w:rFonts w:asciiTheme="minorHAnsi" w:hAnsiTheme="minorHAnsi" w:cstheme="minorHAnsi"/>
          <w:sz w:val="22"/>
          <w:szCs w:val="22"/>
        </w:rPr>
        <w:tab/>
      </w:r>
      <w:r w:rsidRPr="000F12F4">
        <w:rPr>
          <w:rFonts w:asciiTheme="minorHAnsi" w:hAnsiTheme="minorHAnsi" w:cstheme="minorHAnsi"/>
          <w:sz w:val="22"/>
          <w:szCs w:val="22"/>
        </w:rPr>
        <w:tab/>
      </w:r>
      <w:r w:rsidRPr="000F12F4">
        <w:rPr>
          <w:rFonts w:asciiTheme="minorHAnsi" w:hAnsiTheme="minorHAnsi" w:cstheme="minorHAnsi"/>
          <w:sz w:val="22"/>
          <w:szCs w:val="22"/>
        </w:rPr>
        <w:tab/>
      </w:r>
      <w:r w:rsidRPr="000F12F4">
        <w:rPr>
          <w:rFonts w:asciiTheme="minorHAnsi" w:hAnsiTheme="minorHAnsi" w:cstheme="minorHAnsi"/>
          <w:sz w:val="22"/>
          <w:szCs w:val="22"/>
        </w:rPr>
        <w:tab/>
      </w:r>
      <w:r w:rsidRPr="000F12F4">
        <w:rPr>
          <w:rFonts w:asciiTheme="minorHAnsi" w:hAnsiTheme="minorHAnsi" w:cstheme="minorHAnsi"/>
          <w:sz w:val="22"/>
          <w:szCs w:val="22"/>
        </w:rPr>
        <w:tab/>
      </w:r>
      <w:r w:rsidRPr="000F12F4">
        <w:rPr>
          <w:rFonts w:asciiTheme="minorHAnsi" w:hAnsiTheme="minorHAnsi" w:cstheme="minorHAnsi"/>
          <w:sz w:val="22"/>
          <w:szCs w:val="22"/>
        </w:rPr>
        <w:tab/>
        <w:t>S E D E</w:t>
      </w:r>
    </w:p>
    <w:p w:rsidR="00C95EC8" w:rsidRDefault="00C95EC8" w:rsidP="000F12F4">
      <w:pPr>
        <w:rPr>
          <w:rFonts w:asciiTheme="minorHAnsi" w:hAnsiTheme="minorHAnsi" w:cstheme="minorHAnsi"/>
          <w:sz w:val="22"/>
          <w:szCs w:val="22"/>
        </w:rPr>
      </w:pPr>
    </w:p>
    <w:p w:rsidR="00C95EC8" w:rsidRDefault="00C95EC8" w:rsidP="000F12F4">
      <w:pPr>
        <w:rPr>
          <w:rFonts w:asciiTheme="minorHAnsi" w:hAnsiTheme="minorHAnsi" w:cstheme="minorHAnsi"/>
          <w:sz w:val="22"/>
          <w:szCs w:val="22"/>
        </w:rPr>
      </w:pPr>
    </w:p>
    <w:p w:rsidR="000F12F4" w:rsidRPr="000F12F4" w:rsidRDefault="000F12F4" w:rsidP="007E102C">
      <w:pPr>
        <w:jc w:val="both"/>
        <w:rPr>
          <w:rFonts w:asciiTheme="minorHAnsi" w:hAnsiTheme="minorHAnsi" w:cstheme="minorHAnsi"/>
          <w:sz w:val="22"/>
          <w:szCs w:val="22"/>
        </w:rPr>
      </w:pPr>
      <w:r w:rsidRPr="000F12F4">
        <w:rPr>
          <w:rFonts w:asciiTheme="minorHAnsi" w:hAnsiTheme="minorHAnsi" w:cstheme="minorHAnsi"/>
          <w:sz w:val="22"/>
          <w:szCs w:val="22"/>
        </w:rPr>
        <w:t xml:space="preserve">U.O. richiedente:    </w:t>
      </w:r>
      <w:r w:rsidRPr="000F12F4">
        <w:rPr>
          <w:rFonts w:asciiTheme="minorHAnsi" w:hAnsiTheme="minorHAnsi" w:cstheme="minorHAnsi"/>
          <w:sz w:val="22"/>
          <w:szCs w:val="22"/>
          <w:u w:val="single"/>
        </w:rPr>
        <w:tab/>
      </w:r>
      <w:r w:rsidRPr="000F12F4">
        <w:rPr>
          <w:rFonts w:asciiTheme="minorHAnsi" w:hAnsiTheme="minorHAnsi" w:cstheme="minorHAnsi"/>
          <w:sz w:val="22"/>
          <w:szCs w:val="22"/>
          <w:u w:val="single"/>
        </w:rPr>
        <w:tab/>
      </w:r>
      <w:r w:rsidRPr="000F12F4">
        <w:rPr>
          <w:rFonts w:asciiTheme="minorHAnsi" w:hAnsiTheme="minorHAnsi" w:cstheme="minorHAnsi"/>
          <w:sz w:val="22"/>
          <w:szCs w:val="22"/>
          <w:u w:val="single"/>
        </w:rPr>
        <w:tab/>
      </w:r>
      <w:r w:rsidRPr="000F12F4">
        <w:rPr>
          <w:rFonts w:asciiTheme="minorHAnsi" w:hAnsiTheme="minorHAnsi" w:cstheme="minorHAnsi"/>
          <w:sz w:val="22"/>
          <w:szCs w:val="22"/>
          <w:u w:val="single"/>
        </w:rPr>
        <w:tab/>
      </w:r>
      <w:r w:rsidRPr="000F12F4">
        <w:rPr>
          <w:rFonts w:asciiTheme="minorHAnsi" w:hAnsiTheme="minorHAnsi" w:cstheme="minorHAnsi"/>
          <w:sz w:val="22"/>
          <w:szCs w:val="22"/>
          <w:u w:val="single"/>
        </w:rPr>
        <w:tab/>
      </w:r>
      <w:r w:rsidRPr="000F12F4">
        <w:rPr>
          <w:rFonts w:asciiTheme="minorHAnsi" w:hAnsiTheme="minorHAnsi" w:cstheme="minorHAnsi"/>
          <w:sz w:val="22"/>
          <w:szCs w:val="22"/>
          <w:u w:val="single"/>
        </w:rPr>
        <w:tab/>
      </w:r>
      <w:r w:rsidRPr="000F12F4">
        <w:rPr>
          <w:rFonts w:asciiTheme="minorHAnsi" w:hAnsiTheme="minorHAnsi" w:cstheme="minorHAnsi"/>
          <w:sz w:val="22"/>
          <w:szCs w:val="22"/>
          <w:u w:val="single"/>
        </w:rPr>
        <w:tab/>
      </w:r>
      <w:r w:rsidRPr="000F12F4">
        <w:rPr>
          <w:rFonts w:asciiTheme="minorHAnsi" w:hAnsiTheme="minorHAnsi" w:cstheme="minorHAnsi"/>
          <w:sz w:val="22"/>
          <w:szCs w:val="22"/>
          <w:u w:val="single"/>
        </w:rPr>
        <w:tab/>
        <w:t>_______________</w:t>
      </w:r>
      <w:r>
        <w:rPr>
          <w:rFonts w:asciiTheme="minorHAnsi" w:hAnsiTheme="minorHAnsi" w:cstheme="minorHAnsi"/>
          <w:sz w:val="22"/>
          <w:szCs w:val="22"/>
          <w:u w:val="single"/>
        </w:rPr>
        <w:t>___</w:t>
      </w:r>
    </w:p>
    <w:p w:rsidR="000F12F4" w:rsidRPr="000F12F4" w:rsidRDefault="000F12F4" w:rsidP="007E102C">
      <w:p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</w:p>
    <w:p w:rsidR="000F12F4" w:rsidRPr="000F12F4" w:rsidRDefault="000F12F4" w:rsidP="007E102C">
      <w:pPr>
        <w:jc w:val="both"/>
        <w:rPr>
          <w:rFonts w:asciiTheme="minorHAnsi" w:hAnsiTheme="minorHAnsi" w:cstheme="minorHAnsi"/>
          <w:sz w:val="22"/>
          <w:szCs w:val="22"/>
        </w:rPr>
      </w:pPr>
      <w:r w:rsidRPr="000F12F4">
        <w:rPr>
          <w:rFonts w:asciiTheme="minorHAnsi" w:hAnsiTheme="minorHAnsi" w:cstheme="minorHAnsi"/>
          <w:sz w:val="22"/>
          <w:szCs w:val="22"/>
        </w:rPr>
        <w:t xml:space="preserve">Dipartimento: </w:t>
      </w:r>
      <w:r w:rsidRPr="000F12F4"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Pr="000F12F4">
        <w:rPr>
          <w:rFonts w:asciiTheme="minorHAnsi" w:hAnsiTheme="minorHAnsi" w:cstheme="minorHAnsi"/>
          <w:sz w:val="22"/>
          <w:szCs w:val="22"/>
          <w:u w:val="single"/>
        </w:rPr>
        <w:tab/>
      </w:r>
      <w:r w:rsidRPr="000F12F4">
        <w:rPr>
          <w:rFonts w:asciiTheme="minorHAnsi" w:hAnsiTheme="minorHAnsi" w:cstheme="minorHAnsi"/>
          <w:sz w:val="22"/>
          <w:szCs w:val="22"/>
          <w:u w:val="single"/>
        </w:rPr>
        <w:tab/>
      </w:r>
      <w:r w:rsidRPr="000F12F4">
        <w:rPr>
          <w:rFonts w:asciiTheme="minorHAnsi" w:hAnsiTheme="minorHAnsi" w:cstheme="minorHAnsi"/>
          <w:sz w:val="22"/>
          <w:szCs w:val="22"/>
          <w:u w:val="single"/>
        </w:rPr>
        <w:tab/>
      </w:r>
      <w:r w:rsidRPr="000F12F4">
        <w:rPr>
          <w:rFonts w:asciiTheme="minorHAnsi" w:hAnsiTheme="minorHAnsi" w:cstheme="minorHAnsi"/>
          <w:sz w:val="22"/>
          <w:szCs w:val="22"/>
          <w:u w:val="single"/>
        </w:rPr>
        <w:tab/>
      </w:r>
      <w:r w:rsidRPr="000F12F4">
        <w:rPr>
          <w:rFonts w:asciiTheme="minorHAnsi" w:hAnsiTheme="minorHAnsi" w:cstheme="minorHAnsi"/>
          <w:sz w:val="22"/>
          <w:szCs w:val="22"/>
          <w:u w:val="single"/>
        </w:rPr>
        <w:tab/>
      </w:r>
      <w:r w:rsidRPr="000F12F4">
        <w:rPr>
          <w:rFonts w:asciiTheme="minorHAnsi" w:hAnsiTheme="minorHAnsi" w:cstheme="minorHAnsi"/>
          <w:sz w:val="22"/>
          <w:szCs w:val="22"/>
          <w:u w:val="single"/>
        </w:rPr>
        <w:tab/>
      </w:r>
      <w:r w:rsidRPr="000F12F4">
        <w:rPr>
          <w:rFonts w:asciiTheme="minorHAnsi" w:hAnsiTheme="minorHAnsi" w:cstheme="minorHAnsi"/>
          <w:sz w:val="22"/>
          <w:szCs w:val="22"/>
          <w:u w:val="single"/>
        </w:rPr>
        <w:tab/>
        <w:t>______________________</w:t>
      </w:r>
      <w:r w:rsidR="007E102C">
        <w:rPr>
          <w:rFonts w:asciiTheme="minorHAnsi" w:hAnsiTheme="minorHAnsi" w:cstheme="minorHAnsi"/>
          <w:sz w:val="22"/>
          <w:szCs w:val="22"/>
          <w:u w:val="single"/>
        </w:rPr>
        <w:t>_</w:t>
      </w:r>
      <w:r>
        <w:rPr>
          <w:rFonts w:asciiTheme="minorHAnsi" w:hAnsiTheme="minorHAnsi" w:cstheme="minorHAnsi"/>
          <w:sz w:val="22"/>
          <w:szCs w:val="22"/>
          <w:u w:val="single"/>
        </w:rPr>
        <w:t>_</w:t>
      </w:r>
    </w:p>
    <w:p w:rsidR="00E6131A" w:rsidRPr="000F12F4" w:rsidRDefault="00E6131A" w:rsidP="007E102C">
      <w:pPr>
        <w:ind w:left="1134" w:hanging="1134"/>
        <w:jc w:val="both"/>
        <w:rPr>
          <w:rFonts w:asciiTheme="minorHAnsi" w:hAnsiTheme="minorHAnsi" w:cstheme="minorHAnsi"/>
          <w:sz w:val="22"/>
          <w:szCs w:val="22"/>
        </w:rPr>
      </w:pPr>
    </w:p>
    <w:p w:rsidR="00E6131A" w:rsidRPr="000F12F4" w:rsidRDefault="00E6131A" w:rsidP="007E102C">
      <w:pPr>
        <w:ind w:left="1134" w:hanging="1134"/>
        <w:jc w:val="both"/>
        <w:rPr>
          <w:rFonts w:asciiTheme="minorHAnsi" w:hAnsiTheme="minorHAnsi" w:cstheme="minorHAnsi"/>
          <w:i/>
          <w:sz w:val="22"/>
          <w:szCs w:val="22"/>
          <w:u w:val="single"/>
        </w:rPr>
      </w:pPr>
      <w:r w:rsidRPr="000F12F4">
        <w:rPr>
          <w:rFonts w:asciiTheme="minorHAnsi" w:hAnsiTheme="minorHAnsi" w:cstheme="minorHAnsi"/>
          <w:sz w:val="22"/>
          <w:szCs w:val="22"/>
        </w:rPr>
        <w:t xml:space="preserve">Farmaco: </w:t>
      </w:r>
      <w:r w:rsidRPr="000F12F4">
        <w:rPr>
          <w:rFonts w:asciiTheme="minorHAnsi" w:hAnsiTheme="minorHAnsi" w:cstheme="minorHAnsi"/>
          <w:sz w:val="22"/>
          <w:szCs w:val="22"/>
        </w:rPr>
        <w:tab/>
        <w:t>-</w:t>
      </w:r>
      <w:r w:rsidRPr="000F12F4">
        <w:rPr>
          <w:rFonts w:asciiTheme="minorHAnsi" w:hAnsiTheme="minorHAnsi" w:cstheme="minorHAnsi"/>
          <w:sz w:val="22"/>
          <w:szCs w:val="22"/>
        </w:rPr>
        <w:tab/>
      </w:r>
      <w:r w:rsidRPr="000F12F4">
        <w:rPr>
          <w:rFonts w:asciiTheme="minorHAnsi" w:hAnsiTheme="minorHAnsi" w:cstheme="minorHAnsi"/>
          <w:i/>
          <w:sz w:val="22"/>
          <w:szCs w:val="22"/>
        </w:rPr>
        <w:t xml:space="preserve">Principio attivo: </w:t>
      </w:r>
      <w:r w:rsidR="009B75A0" w:rsidRPr="000F12F4">
        <w:rPr>
          <w:rFonts w:asciiTheme="minorHAnsi" w:hAnsiTheme="minorHAnsi" w:cstheme="minorHAnsi"/>
          <w:i/>
          <w:sz w:val="22"/>
          <w:szCs w:val="22"/>
          <w:u w:val="single"/>
        </w:rPr>
        <w:tab/>
      </w:r>
      <w:r w:rsidR="009B75A0" w:rsidRPr="000F12F4">
        <w:rPr>
          <w:rFonts w:asciiTheme="minorHAnsi" w:hAnsiTheme="minorHAnsi" w:cstheme="minorHAnsi"/>
          <w:i/>
          <w:sz w:val="22"/>
          <w:szCs w:val="22"/>
          <w:u w:val="single"/>
        </w:rPr>
        <w:tab/>
      </w:r>
      <w:r w:rsidR="009B75A0" w:rsidRPr="000F12F4">
        <w:rPr>
          <w:rFonts w:asciiTheme="minorHAnsi" w:hAnsiTheme="minorHAnsi" w:cstheme="minorHAnsi"/>
          <w:i/>
          <w:sz w:val="22"/>
          <w:szCs w:val="22"/>
          <w:u w:val="single"/>
        </w:rPr>
        <w:tab/>
      </w:r>
      <w:r w:rsidR="009B75A0" w:rsidRPr="000F12F4">
        <w:rPr>
          <w:rFonts w:asciiTheme="minorHAnsi" w:hAnsiTheme="minorHAnsi" w:cstheme="minorHAnsi"/>
          <w:i/>
          <w:sz w:val="22"/>
          <w:szCs w:val="22"/>
          <w:u w:val="single"/>
        </w:rPr>
        <w:tab/>
      </w:r>
      <w:r w:rsidR="009B75A0" w:rsidRPr="000F12F4">
        <w:rPr>
          <w:rFonts w:asciiTheme="minorHAnsi" w:hAnsiTheme="minorHAnsi" w:cstheme="minorHAnsi"/>
          <w:i/>
          <w:sz w:val="22"/>
          <w:szCs w:val="22"/>
          <w:u w:val="single"/>
        </w:rPr>
        <w:tab/>
      </w:r>
      <w:r w:rsidR="009B75A0" w:rsidRPr="000F12F4">
        <w:rPr>
          <w:rFonts w:asciiTheme="minorHAnsi" w:hAnsiTheme="minorHAnsi" w:cstheme="minorHAnsi"/>
          <w:i/>
          <w:sz w:val="22"/>
          <w:szCs w:val="22"/>
          <w:u w:val="single"/>
        </w:rPr>
        <w:tab/>
      </w:r>
      <w:r w:rsidR="007D4E62" w:rsidRPr="000F12F4">
        <w:rPr>
          <w:rFonts w:asciiTheme="minorHAnsi" w:hAnsiTheme="minorHAnsi" w:cstheme="minorHAnsi"/>
          <w:i/>
          <w:sz w:val="22"/>
          <w:szCs w:val="22"/>
          <w:u w:val="single"/>
        </w:rPr>
        <w:t>____</w:t>
      </w:r>
      <w:r w:rsidR="009B75A0" w:rsidRPr="000F12F4">
        <w:rPr>
          <w:rFonts w:asciiTheme="minorHAnsi" w:hAnsiTheme="minorHAnsi" w:cstheme="minorHAnsi"/>
          <w:i/>
          <w:sz w:val="22"/>
          <w:szCs w:val="22"/>
          <w:u w:val="single"/>
        </w:rPr>
        <w:tab/>
      </w:r>
      <w:r w:rsidR="009B75A0" w:rsidRPr="000F12F4">
        <w:rPr>
          <w:rFonts w:asciiTheme="minorHAnsi" w:hAnsiTheme="minorHAnsi" w:cstheme="minorHAnsi"/>
          <w:i/>
          <w:sz w:val="22"/>
          <w:szCs w:val="22"/>
          <w:u w:val="single"/>
        </w:rPr>
        <w:tab/>
      </w:r>
      <w:r w:rsidR="007D4E62" w:rsidRPr="000F12F4">
        <w:rPr>
          <w:rFonts w:asciiTheme="minorHAnsi" w:hAnsiTheme="minorHAnsi" w:cstheme="minorHAnsi"/>
          <w:i/>
          <w:sz w:val="22"/>
          <w:szCs w:val="22"/>
          <w:u w:val="single"/>
        </w:rPr>
        <w:t>______</w:t>
      </w:r>
    </w:p>
    <w:p w:rsidR="00E6131A" w:rsidRPr="000F12F4" w:rsidRDefault="00E6131A" w:rsidP="007E102C">
      <w:pPr>
        <w:ind w:left="567" w:hanging="207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E6131A" w:rsidRPr="000F12F4" w:rsidRDefault="00E6131A" w:rsidP="007E102C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0F12F4">
        <w:rPr>
          <w:rFonts w:asciiTheme="minorHAnsi" w:hAnsiTheme="minorHAnsi" w:cstheme="minorHAnsi"/>
          <w:i/>
          <w:sz w:val="22"/>
          <w:szCs w:val="22"/>
        </w:rPr>
        <w:t xml:space="preserve">Nome commerciale: </w:t>
      </w:r>
      <w:r w:rsidR="009B75A0" w:rsidRPr="000F12F4">
        <w:rPr>
          <w:rFonts w:asciiTheme="minorHAnsi" w:hAnsiTheme="minorHAnsi" w:cstheme="minorHAnsi"/>
          <w:i/>
          <w:sz w:val="22"/>
          <w:szCs w:val="22"/>
          <w:u w:val="single"/>
        </w:rPr>
        <w:tab/>
      </w:r>
      <w:r w:rsidR="009B75A0" w:rsidRPr="000F12F4">
        <w:rPr>
          <w:rFonts w:asciiTheme="minorHAnsi" w:hAnsiTheme="minorHAnsi" w:cstheme="minorHAnsi"/>
          <w:i/>
          <w:sz w:val="22"/>
          <w:szCs w:val="22"/>
          <w:u w:val="single"/>
        </w:rPr>
        <w:tab/>
      </w:r>
      <w:r w:rsidR="009B75A0" w:rsidRPr="000F12F4">
        <w:rPr>
          <w:rFonts w:asciiTheme="minorHAnsi" w:hAnsiTheme="minorHAnsi" w:cstheme="minorHAnsi"/>
          <w:i/>
          <w:sz w:val="22"/>
          <w:szCs w:val="22"/>
          <w:u w:val="single"/>
        </w:rPr>
        <w:tab/>
      </w:r>
      <w:r w:rsidR="009B75A0" w:rsidRPr="000F12F4">
        <w:rPr>
          <w:rFonts w:asciiTheme="minorHAnsi" w:hAnsiTheme="minorHAnsi" w:cstheme="minorHAnsi"/>
          <w:i/>
          <w:sz w:val="22"/>
          <w:szCs w:val="22"/>
          <w:u w:val="single"/>
        </w:rPr>
        <w:tab/>
      </w:r>
      <w:r w:rsidR="009B75A0" w:rsidRPr="000F12F4">
        <w:rPr>
          <w:rFonts w:asciiTheme="minorHAnsi" w:hAnsiTheme="minorHAnsi" w:cstheme="minorHAnsi"/>
          <w:i/>
          <w:sz w:val="22"/>
          <w:szCs w:val="22"/>
          <w:u w:val="single"/>
        </w:rPr>
        <w:tab/>
      </w:r>
      <w:r w:rsidR="009B75A0" w:rsidRPr="000F12F4">
        <w:rPr>
          <w:rFonts w:asciiTheme="minorHAnsi" w:hAnsiTheme="minorHAnsi" w:cstheme="minorHAnsi"/>
          <w:i/>
          <w:sz w:val="22"/>
          <w:szCs w:val="22"/>
          <w:u w:val="single"/>
        </w:rPr>
        <w:tab/>
      </w:r>
      <w:r w:rsidR="009B75A0" w:rsidRPr="000F12F4">
        <w:rPr>
          <w:rFonts w:asciiTheme="minorHAnsi" w:hAnsiTheme="minorHAnsi" w:cstheme="minorHAnsi"/>
          <w:i/>
          <w:sz w:val="22"/>
          <w:szCs w:val="22"/>
          <w:u w:val="single"/>
        </w:rPr>
        <w:tab/>
      </w:r>
      <w:r w:rsidR="007D4E62" w:rsidRPr="000F12F4">
        <w:rPr>
          <w:rFonts w:asciiTheme="minorHAnsi" w:hAnsiTheme="minorHAnsi" w:cstheme="minorHAnsi"/>
          <w:i/>
          <w:sz w:val="22"/>
          <w:szCs w:val="22"/>
          <w:u w:val="single"/>
        </w:rPr>
        <w:t>_______</w:t>
      </w:r>
      <w:r w:rsidR="009B75A0" w:rsidRPr="000F12F4">
        <w:rPr>
          <w:rFonts w:asciiTheme="minorHAnsi" w:hAnsiTheme="minorHAnsi" w:cstheme="minorHAnsi"/>
          <w:i/>
          <w:sz w:val="22"/>
          <w:szCs w:val="22"/>
          <w:u w:val="single"/>
        </w:rPr>
        <w:tab/>
      </w:r>
    </w:p>
    <w:p w:rsidR="00E6131A" w:rsidRPr="000F12F4" w:rsidRDefault="00E6131A" w:rsidP="007E102C">
      <w:pPr>
        <w:ind w:left="1494"/>
        <w:jc w:val="both"/>
        <w:rPr>
          <w:rFonts w:asciiTheme="minorHAnsi" w:hAnsiTheme="minorHAnsi" w:cstheme="minorHAnsi"/>
          <w:sz w:val="22"/>
          <w:szCs w:val="22"/>
        </w:rPr>
      </w:pPr>
    </w:p>
    <w:p w:rsidR="00E6131A" w:rsidRPr="000F12F4" w:rsidRDefault="00E6131A" w:rsidP="007E102C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0F12F4">
        <w:rPr>
          <w:rFonts w:asciiTheme="minorHAnsi" w:hAnsiTheme="minorHAnsi" w:cstheme="minorHAnsi"/>
          <w:i/>
          <w:sz w:val="22"/>
          <w:szCs w:val="22"/>
        </w:rPr>
        <w:t>Forma farmaceutica:</w:t>
      </w:r>
      <w:r w:rsidR="009B75A0" w:rsidRPr="000F12F4">
        <w:rPr>
          <w:rFonts w:asciiTheme="minorHAnsi" w:hAnsiTheme="minorHAnsi" w:cstheme="minorHAnsi"/>
          <w:i/>
          <w:sz w:val="22"/>
          <w:szCs w:val="22"/>
          <w:u w:val="single"/>
        </w:rPr>
        <w:tab/>
      </w:r>
      <w:r w:rsidR="009B75A0" w:rsidRPr="000F12F4">
        <w:rPr>
          <w:rFonts w:asciiTheme="minorHAnsi" w:hAnsiTheme="minorHAnsi" w:cstheme="minorHAnsi"/>
          <w:i/>
          <w:sz w:val="22"/>
          <w:szCs w:val="22"/>
          <w:u w:val="single"/>
        </w:rPr>
        <w:tab/>
      </w:r>
      <w:r w:rsidR="009B75A0" w:rsidRPr="000F12F4">
        <w:rPr>
          <w:rFonts w:asciiTheme="minorHAnsi" w:hAnsiTheme="minorHAnsi" w:cstheme="minorHAnsi"/>
          <w:i/>
          <w:sz w:val="22"/>
          <w:szCs w:val="22"/>
          <w:u w:val="single"/>
        </w:rPr>
        <w:tab/>
      </w:r>
      <w:r w:rsidR="009B75A0" w:rsidRPr="000F12F4">
        <w:rPr>
          <w:rFonts w:asciiTheme="minorHAnsi" w:hAnsiTheme="minorHAnsi" w:cstheme="minorHAnsi"/>
          <w:i/>
          <w:sz w:val="22"/>
          <w:szCs w:val="22"/>
          <w:u w:val="single"/>
        </w:rPr>
        <w:tab/>
      </w:r>
      <w:r w:rsidR="009B75A0" w:rsidRPr="000F12F4">
        <w:rPr>
          <w:rFonts w:asciiTheme="minorHAnsi" w:hAnsiTheme="minorHAnsi" w:cstheme="minorHAnsi"/>
          <w:i/>
          <w:sz w:val="22"/>
          <w:szCs w:val="22"/>
          <w:u w:val="single"/>
        </w:rPr>
        <w:tab/>
      </w:r>
      <w:r w:rsidR="009B75A0" w:rsidRPr="000F12F4">
        <w:rPr>
          <w:rFonts w:asciiTheme="minorHAnsi" w:hAnsiTheme="minorHAnsi" w:cstheme="minorHAnsi"/>
          <w:i/>
          <w:sz w:val="22"/>
          <w:szCs w:val="22"/>
          <w:u w:val="single"/>
        </w:rPr>
        <w:tab/>
      </w:r>
      <w:r w:rsidR="009B75A0" w:rsidRPr="000F12F4">
        <w:rPr>
          <w:rFonts w:asciiTheme="minorHAnsi" w:hAnsiTheme="minorHAnsi" w:cstheme="minorHAnsi"/>
          <w:i/>
          <w:sz w:val="22"/>
          <w:szCs w:val="22"/>
          <w:u w:val="single"/>
        </w:rPr>
        <w:tab/>
      </w:r>
      <w:r w:rsidR="009B75A0" w:rsidRPr="000F12F4">
        <w:rPr>
          <w:rFonts w:asciiTheme="minorHAnsi" w:hAnsiTheme="minorHAnsi" w:cstheme="minorHAnsi"/>
          <w:i/>
          <w:sz w:val="22"/>
          <w:szCs w:val="22"/>
          <w:u w:val="single"/>
        </w:rPr>
        <w:tab/>
      </w:r>
      <w:r w:rsidR="007D4E62" w:rsidRPr="000F12F4">
        <w:rPr>
          <w:rFonts w:asciiTheme="minorHAnsi" w:hAnsiTheme="minorHAnsi" w:cstheme="minorHAnsi"/>
          <w:i/>
          <w:sz w:val="22"/>
          <w:szCs w:val="22"/>
          <w:u w:val="single"/>
        </w:rPr>
        <w:t>______</w:t>
      </w:r>
    </w:p>
    <w:p w:rsidR="00E6131A" w:rsidRPr="000F12F4" w:rsidRDefault="00E6131A" w:rsidP="007E102C">
      <w:pPr>
        <w:pStyle w:val="Paragrafoelenco"/>
        <w:jc w:val="both"/>
        <w:rPr>
          <w:rFonts w:asciiTheme="minorHAnsi" w:hAnsiTheme="minorHAnsi" w:cstheme="minorHAnsi"/>
          <w:sz w:val="22"/>
          <w:szCs w:val="22"/>
        </w:rPr>
      </w:pPr>
    </w:p>
    <w:p w:rsidR="00E6131A" w:rsidRPr="000F12F4" w:rsidRDefault="00E6131A" w:rsidP="007E102C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0F12F4">
        <w:rPr>
          <w:rFonts w:asciiTheme="minorHAnsi" w:hAnsiTheme="minorHAnsi" w:cstheme="minorHAnsi"/>
          <w:i/>
          <w:sz w:val="22"/>
          <w:szCs w:val="22"/>
        </w:rPr>
        <w:t>Dosaggio:</w:t>
      </w:r>
      <w:r w:rsidR="009B75A0" w:rsidRPr="000F12F4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9B75A0" w:rsidRPr="000F12F4">
        <w:rPr>
          <w:rFonts w:asciiTheme="minorHAnsi" w:hAnsiTheme="minorHAnsi" w:cstheme="minorHAnsi"/>
          <w:i/>
          <w:sz w:val="22"/>
          <w:szCs w:val="22"/>
          <w:u w:val="single"/>
        </w:rPr>
        <w:tab/>
      </w:r>
      <w:r w:rsidR="009B75A0" w:rsidRPr="000F12F4">
        <w:rPr>
          <w:rFonts w:asciiTheme="minorHAnsi" w:hAnsiTheme="minorHAnsi" w:cstheme="minorHAnsi"/>
          <w:i/>
          <w:sz w:val="22"/>
          <w:szCs w:val="22"/>
          <w:u w:val="single"/>
        </w:rPr>
        <w:tab/>
      </w:r>
      <w:r w:rsidR="009B75A0" w:rsidRPr="000F12F4">
        <w:rPr>
          <w:rFonts w:asciiTheme="minorHAnsi" w:hAnsiTheme="minorHAnsi" w:cstheme="minorHAnsi"/>
          <w:i/>
          <w:sz w:val="22"/>
          <w:szCs w:val="22"/>
          <w:u w:val="single"/>
        </w:rPr>
        <w:tab/>
      </w:r>
      <w:r w:rsidR="009B75A0" w:rsidRPr="000F12F4">
        <w:rPr>
          <w:rFonts w:asciiTheme="minorHAnsi" w:hAnsiTheme="minorHAnsi" w:cstheme="minorHAnsi"/>
          <w:i/>
          <w:sz w:val="22"/>
          <w:szCs w:val="22"/>
          <w:u w:val="single"/>
        </w:rPr>
        <w:tab/>
      </w:r>
      <w:r w:rsidR="009B75A0" w:rsidRPr="000F12F4">
        <w:rPr>
          <w:rFonts w:asciiTheme="minorHAnsi" w:hAnsiTheme="minorHAnsi" w:cstheme="minorHAnsi"/>
          <w:i/>
          <w:sz w:val="22"/>
          <w:szCs w:val="22"/>
          <w:u w:val="single"/>
        </w:rPr>
        <w:tab/>
      </w:r>
      <w:r w:rsidR="009B75A0" w:rsidRPr="000F12F4">
        <w:rPr>
          <w:rFonts w:asciiTheme="minorHAnsi" w:hAnsiTheme="minorHAnsi" w:cstheme="minorHAnsi"/>
          <w:i/>
          <w:sz w:val="22"/>
          <w:szCs w:val="22"/>
          <w:u w:val="single"/>
        </w:rPr>
        <w:tab/>
      </w:r>
      <w:r w:rsidR="009B75A0" w:rsidRPr="000F12F4">
        <w:rPr>
          <w:rFonts w:asciiTheme="minorHAnsi" w:hAnsiTheme="minorHAnsi" w:cstheme="minorHAnsi"/>
          <w:i/>
          <w:sz w:val="22"/>
          <w:szCs w:val="22"/>
          <w:u w:val="single"/>
        </w:rPr>
        <w:tab/>
      </w:r>
      <w:r w:rsidR="009B75A0" w:rsidRPr="000F12F4">
        <w:rPr>
          <w:rFonts w:asciiTheme="minorHAnsi" w:hAnsiTheme="minorHAnsi" w:cstheme="minorHAnsi"/>
          <w:i/>
          <w:sz w:val="22"/>
          <w:szCs w:val="22"/>
          <w:u w:val="single"/>
        </w:rPr>
        <w:tab/>
      </w:r>
      <w:r w:rsidR="009B75A0" w:rsidRPr="000F12F4">
        <w:rPr>
          <w:rFonts w:asciiTheme="minorHAnsi" w:hAnsiTheme="minorHAnsi" w:cstheme="minorHAnsi"/>
          <w:i/>
          <w:sz w:val="22"/>
          <w:szCs w:val="22"/>
          <w:u w:val="single"/>
        </w:rPr>
        <w:tab/>
      </w:r>
      <w:r w:rsidR="007D4E62" w:rsidRPr="000F12F4">
        <w:rPr>
          <w:rFonts w:asciiTheme="minorHAnsi" w:hAnsiTheme="minorHAnsi" w:cstheme="minorHAnsi"/>
          <w:i/>
          <w:sz w:val="22"/>
          <w:szCs w:val="22"/>
          <w:u w:val="single"/>
        </w:rPr>
        <w:t>______</w:t>
      </w:r>
    </w:p>
    <w:p w:rsidR="00E6131A" w:rsidRPr="000F12F4" w:rsidRDefault="00E6131A" w:rsidP="007E102C">
      <w:pPr>
        <w:pStyle w:val="Paragrafoelenco"/>
        <w:jc w:val="both"/>
        <w:rPr>
          <w:rFonts w:asciiTheme="minorHAnsi" w:hAnsiTheme="minorHAnsi" w:cstheme="minorHAnsi"/>
          <w:sz w:val="22"/>
          <w:szCs w:val="22"/>
        </w:rPr>
      </w:pPr>
    </w:p>
    <w:p w:rsidR="00E6131A" w:rsidRPr="000F12F4" w:rsidRDefault="00E6131A" w:rsidP="007E102C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0F12F4">
        <w:rPr>
          <w:rFonts w:asciiTheme="minorHAnsi" w:hAnsiTheme="minorHAnsi" w:cstheme="minorHAnsi"/>
          <w:i/>
          <w:sz w:val="22"/>
          <w:szCs w:val="22"/>
        </w:rPr>
        <w:t>Via di somministrazione:</w:t>
      </w:r>
      <w:r w:rsidR="009B75A0" w:rsidRPr="000F12F4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9B75A0" w:rsidRPr="000F12F4">
        <w:rPr>
          <w:rFonts w:asciiTheme="minorHAnsi" w:hAnsiTheme="minorHAnsi" w:cstheme="minorHAnsi"/>
          <w:i/>
          <w:sz w:val="22"/>
          <w:szCs w:val="22"/>
          <w:u w:val="single"/>
        </w:rPr>
        <w:tab/>
      </w:r>
      <w:r w:rsidR="009B75A0" w:rsidRPr="000F12F4">
        <w:rPr>
          <w:rFonts w:asciiTheme="minorHAnsi" w:hAnsiTheme="minorHAnsi" w:cstheme="minorHAnsi"/>
          <w:i/>
          <w:sz w:val="22"/>
          <w:szCs w:val="22"/>
          <w:u w:val="single"/>
        </w:rPr>
        <w:tab/>
      </w:r>
      <w:r w:rsidR="009B75A0" w:rsidRPr="000F12F4">
        <w:rPr>
          <w:rFonts w:asciiTheme="minorHAnsi" w:hAnsiTheme="minorHAnsi" w:cstheme="minorHAnsi"/>
          <w:i/>
          <w:sz w:val="22"/>
          <w:szCs w:val="22"/>
          <w:u w:val="single"/>
        </w:rPr>
        <w:tab/>
      </w:r>
      <w:r w:rsidR="009B75A0" w:rsidRPr="000F12F4">
        <w:rPr>
          <w:rFonts w:asciiTheme="minorHAnsi" w:hAnsiTheme="minorHAnsi" w:cstheme="minorHAnsi"/>
          <w:i/>
          <w:sz w:val="22"/>
          <w:szCs w:val="22"/>
          <w:u w:val="single"/>
        </w:rPr>
        <w:tab/>
      </w:r>
      <w:r w:rsidR="009B75A0" w:rsidRPr="000F12F4">
        <w:rPr>
          <w:rFonts w:asciiTheme="minorHAnsi" w:hAnsiTheme="minorHAnsi" w:cstheme="minorHAnsi"/>
          <w:i/>
          <w:sz w:val="22"/>
          <w:szCs w:val="22"/>
          <w:u w:val="single"/>
        </w:rPr>
        <w:tab/>
      </w:r>
      <w:r w:rsidR="009B75A0" w:rsidRPr="000F12F4">
        <w:rPr>
          <w:rFonts w:asciiTheme="minorHAnsi" w:hAnsiTheme="minorHAnsi" w:cstheme="minorHAnsi"/>
          <w:i/>
          <w:sz w:val="22"/>
          <w:szCs w:val="22"/>
          <w:u w:val="single"/>
        </w:rPr>
        <w:tab/>
      </w:r>
      <w:r w:rsidR="009B75A0" w:rsidRPr="000F12F4">
        <w:rPr>
          <w:rFonts w:asciiTheme="minorHAnsi" w:hAnsiTheme="minorHAnsi" w:cstheme="minorHAnsi"/>
          <w:i/>
          <w:sz w:val="22"/>
          <w:szCs w:val="22"/>
          <w:u w:val="single"/>
        </w:rPr>
        <w:tab/>
      </w:r>
      <w:r w:rsidR="007D4E62" w:rsidRPr="000F12F4">
        <w:rPr>
          <w:rFonts w:asciiTheme="minorHAnsi" w:hAnsiTheme="minorHAnsi" w:cstheme="minorHAnsi"/>
          <w:i/>
          <w:sz w:val="22"/>
          <w:szCs w:val="22"/>
          <w:u w:val="single"/>
        </w:rPr>
        <w:t>______</w:t>
      </w:r>
    </w:p>
    <w:p w:rsidR="0094103B" w:rsidRPr="000F12F4" w:rsidRDefault="0094103B" w:rsidP="007E102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94103B" w:rsidRPr="000F12F4" w:rsidRDefault="0094103B" w:rsidP="007E102C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0F12F4">
        <w:rPr>
          <w:rFonts w:asciiTheme="minorHAnsi" w:hAnsiTheme="minorHAnsi" w:cstheme="minorHAnsi"/>
          <w:i/>
          <w:sz w:val="22"/>
          <w:szCs w:val="22"/>
        </w:rPr>
        <w:t>Unità di misura:</w:t>
      </w:r>
      <w:r w:rsidRPr="000F12F4">
        <w:rPr>
          <w:rFonts w:asciiTheme="minorHAnsi" w:hAnsiTheme="minorHAnsi" w:cstheme="minorHAnsi"/>
          <w:sz w:val="22"/>
          <w:szCs w:val="22"/>
        </w:rPr>
        <w:t xml:space="preserve"> __________________________________________________</w:t>
      </w:r>
      <w:r w:rsidR="007E102C">
        <w:rPr>
          <w:rFonts w:asciiTheme="minorHAnsi" w:hAnsiTheme="minorHAnsi" w:cstheme="minorHAnsi"/>
          <w:sz w:val="22"/>
          <w:szCs w:val="22"/>
        </w:rPr>
        <w:t>__</w:t>
      </w:r>
    </w:p>
    <w:p w:rsidR="00E6131A" w:rsidRPr="000F12F4" w:rsidRDefault="00E6131A" w:rsidP="007E102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E6131A" w:rsidRPr="000F12F4" w:rsidRDefault="00E6131A" w:rsidP="007E102C">
      <w:pPr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0F12F4">
        <w:rPr>
          <w:rFonts w:asciiTheme="minorHAnsi" w:hAnsiTheme="minorHAnsi" w:cstheme="minorHAnsi"/>
          <w:sz w:val="22"/>
          <w:szCs w:val="22"/>
        </w:rPr>
        <w:t xml:space="preserve">Fornitore: </w:t>
      </w:r>
      <w:r w:rsidR="009B75A0" w:rsidRPr="000F12F4">
        <w:rPr>
          <w:rFonts w:asciiTheme="minorHAnsi" w:hAnsiTheme="minorHAnsi" w:cstheme="minorHAnsi"/>
          <w:sz w:val="22"/>
          <w:szCs w:val="22"/>
          <w:u w:val="single"/>
        </w:rPr>
        <w:tab/>
      </w:r>
      <w:r w:rsidR="009B75A0" w:rsidRPr="000F12F4">
        <w:rPr>
          <w:rFonts w:asciiTheme="minorHAnsi" w:hAnsiTheme="minorHAnsi" w:cstheme="minorHAnsi"/>
          <w:sz w:val="22"/>
          <w:szCs w:val="22"/>
          <w:u w:val="single"/>
        </w:rPr>
        <w:tab/>
      </w:r>
      <w:r w:rsidR="009B75A0" w:rsidRPr="000F12F4">
        <w:rPr>
          <w:rFonts w:asciiTheme="minorHAnsi" w:hAnsiTheme="minorHAnsi" w:cstheme="minorHAnsi"/>
          <w:sz w:val="22"/>
          <w:szCs w:val="22"/>
          <w:u w:val="single"/>
        </w:rPr>
        <w:tab/>
      </w:r>
      <w:r w:rsidR="009B75A0" w:rsidRPr="000F12F4">
        <w:rPr>
          <w:rFonts w:asciiTheme="minorHAnsi" w:hAnsiTheme="minorHAnsi" w:cstheme="minorHAnsi"/>
          <w:sz w:val="22"/>
          <w:szCs w:val="22"/>
          <w:u w:val="single"/>
        </w:rPr>
        <w:tab/>
      </w:r>
      <w:r w:rsidR="009B75A0" w:rsidRPr="000F12F4">
        <w:rPr>
          <w:rFonts w:asciiTheme="minorHAnsi" w:hAnsiTheme="minorHAnsi" w:cstheme="minorHAnsi"/>
          <w:sz w:val="22"/>
          <w:szCs w:val="22"/>
          <w:u w:val="single"/>
        </w:rPr>
        <w:tab/>
      </w:r>
      <w:r w:rsidR="009B75A0" w:rsidRPr="000F12F4">
        <w:rPr>
          <w:rFonts w:asciiTheme="minorHAnsi" w:hAnsiTheme="minorHAnsi" w:cstheme="minorHAnsi"/>
          <w:sz w:val="22"/>
          <w:szCs w:val="22"/>
          <w:u w:val="single"/>
        </w:rPr>
        <w:tab/>
      </w:r>
      <w:r w:rsidR="009B75A0" w:rsidRPr="000F12F4">
        <w:rPr>
          <w:rFonts w:asciiTheme="minorHAnsi" w:hAnsiTheme="minorHAnsi" w:cstheme="minorHAnsi"/>
          <w:sz w:val="22"/>
          <w:szCs w:val="22"/>
          <w:u w:val="single"/>
        </w:rPr>
        <w:tab/>
      </w:r>
      <w:r w:rsidR="009B75A0" w:rsidRPr="000F12F4">
        <w:rPr>
          <w:rFonts w:asciiTheme="minorHAnsi" w:hAnsiTheme="minorHAnsi" w:cstheme="minorHAnsi"/>
          <w:sz w:val="22"/>
          <w:szCs w:val="22"/>
          <w:u w:val="single"/>
        </w:rPr>
        <w:tab/>
      </w:r>
      <w:r w:rsidR="009B75A0" w:rsidRPr="000F12F4">
        <w:rPr>
          <w:rFonts w:asciiTheme="minorHAnsi" w:hAnsiTheme="minorHAnsi" w:cstheme="minorHAnsi"/>
          <w:sz w:val="22"/>
          <w:szCs w:val="22"/>
          <w:u w:val="single"/>
        </w:rPr>
        <w:tab/>
      </w:r>
      <w:r w:rsidR="009B75A0" w:rsidRPr="000F12F4">
        <w:rPr>
          <w:rFonts w:asciiTheme="minorHAnsi" w:hAnsiTheme="minorHAnsi" w:cstheme="minorHAnsi"/>
          <w:sz w:val="22"/>
          <w:szCs w:val="22"/>
          <w:u w:val="single"/>
        </w:rPr>
        <w:tab/>
      </w:r>
      <w:r w:rsidR="009B75A0" w:rsidRPr="000F12F4">
        <w:rPr>
          <w:rFonts w:asciiTheme="minorHAnsi" w:hAnsiTheme="minorHAnsi" w:cstheme="minorHAnsi"/>
          <w:sz w:val="22"/>
          <w:szCs w:val="22"/>
          <w:u w:val="single"/>
        </w:rPr>
        <w:tab/>
      </w:r>
      <w:r w:rsidR="007D4E62" w:rsidRPr="000F12F4">
        <w:rPr>
          <w:rFonts w:asciiTheme="minorHAnsi" w:hAnsiTheme="minorHAnsi" w:cstheme="minorHAnsi"/>
          <w:sz w:val="22"/>
          <w:szCs w:val="22"/>
          <w:u w:val="single"/>
        </w:rPr>
        <w:t>______</w:t>
      </w:r>
      <w:r w:rsidR="007E102C">
        <w:rPr>
          <w:rFonts w:asciiTheme="minorHAnsi" w:hAnsiTheme="minorHAnsi" w:cstheme="minorHAnsi"/>
          <w:sz w:val="22"/>
          <w:szCs w:val="22"/>
          <w:u w:val="single"/>
        </w:rPr>
        <w:t>___</w:t>
      </w:r>
    </w:p>
    <w:p w:rsidR="00E6131A" w:rsidRPr="000F12F4" w:rsidRDefault="00E6131A" w:rsidP="007E102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E6131A" w:rsidRPr="000F12F4" w:rsidRDefault="00E6131A" w:rsidP="007E102C">
      <w:pPr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0F12F4">
        <w:rPr>
          <w:rFonts w:asciiTheme="minorHAnsi" w:hAnsiTheme="minorHAnsi" w:cstheme="minorHAnsi"/>
          <w:sz w:val="22"/>
          <w:szCs w:val="22"/>
        </w:rPr>
        <w:t>Fabbisogni annuo presunto in UM:</w:t>
      </w:r>
      <w:r w:rsidR="009B75A0" w:rsidRPr="000F12F4">
        <w:rPr>
          <w:rFonts w:asciiTheme="minorHAnsi" w:hAnsiTheme="minorHAnsi" w:cstheme="minorHAnsi"/>
          <w:sz w:val="22"/>
          <w:szCs w:val="22"/>
        </w:rPr>
        <w:t xml:space="preserve"> </w:t>
      </w:r>
      <w:r w:rsidR="009B75A0" w:rsidRPr="000F12F4">
        <w:rPr>
          <w:rFonts w:asciiTheme="minorHAnsi" w:hAnsiTheme="minorHAnsi" w:cstheme="minorHAnsi"/>
          <w:sz w:val="22"/>
          <w:szCs w:val="22"/>
          <w:u w:val="single"/>
        </w:rPr>
        <w:tab/>
      </w:r>
      <w:r w:rsidR="009B75A0" w:rsidRPr="000F12F4">
        <w:rPr>
          <w:rFonts w:asciiTheme="minorHAnsi" w:hAnsiTheme="minorHAnsi" w:cstheme="minorHAnsi"/>
          <w:sz w:val="22"/>
          <w:szCs w:val="22"/>
          <w:u w:val="single"/>
        </w:rPr>
        <w:tab/>
      </w:r>
      <w:r w:rsidR="009B75A0" w:rsidRPr="000F12F4">
        <w:rPr>
          <w:rFonts w:asciiTheme="minorHAnsi" w:hAnsiTheme="minorHAnsi" w:cstheme="minorHAnsi"/>
          <w:sz w:val="22"/>
          <w:szCs w:val="22"/>
          <w:u w:val="single"/>
        </w:rPr>
        <w:tab/>
      </w:r>
      <w:r w:rsidR="009B75A0" w:rsidRPr="000F12F4">
        <w:rPr>
          <w:rFonts w:asciiTheme="minorHAnsi" w:hAnsiTheme="minorHAnsi" w:cstheme="minorHAnsi"/>
          <w:sz w:val="22"/>
          <w:szCs w:val="22"/>
          <w:u w:val="single"/>
        </w:rPr>
        <w:tab/>
      </w:r>
      <w:r w:rsidR="009B75A0" w:rsidRPr="000F12F4">
        <w:rPr>
          <w:rFonts w:asciiTheme="minorHAnsi" w:hAnsiTheme="minorHAnsi" w:cstheme="minorHAnsi"/>
          <w:sz w:val="22"/>
          <w:szCs w:val="22"/>
          <w:u w:val="single"/>
        </w:rPr>
        <w:tab/>
      </w:r>
      <w:r w:rsidR="009B75A0" w:rsidRPr="000F12F4">
        <w:rPr>
          <w:rFonts w:asciiTheme="minorHAnsi" w:hAnsiTheme="minorHAnsi" w:cstheme="minorHAnsi"/>
          <w:sz w:val="22"/>
          <w:szCs w:val="22"/>
          <w:u w:val="single"/>
        </w:rPr>
        <w:tab/>
      </w:r>
      <w:r w:rsidR="009B75A0" w:rsidRPr="000F12F4">
        <w:rPr>
          <w:rFonts w:asciiTheme="minorHAnsi" w:hAnsiTheme="minorHAnsi" w:cstheme="minorHAnsi"/>
          <w:sz w:val="22"/>
          <w:szCs w:val="22"/>
          <w:u w:val="single"/>
        </w:rPr>
        <w:tab/>
      </w:r>
      <w:r w:rsidR="009B75A0" w:rsidRPr="000F12F4">
        <w:rPr>
          <w:rFonts w:asciiTheme="minorHAnsi" w:hAnsiTheme="minorHAnsi" w:cstheme="minorHAnsi"/>
          <w:sz w:val="22"/>
          <w:szCs w:val="22"/>
          <w:u w:val="single"/>
        </w:rPr>
        <w:tab/>
      </w:r>
      <w:r w:rsidR="007D4E62" w:rsidRPr="000F12F4">
        <w:rPr>
          <w:rFonts w:asciiTheme="minorHAnsi" w:hAnsiTheme="minorHAnsi" w:cstheme="minorHAnsi"/>
          <w:sz w:val="22"/>
          <w:szCs w:val="22"/>
          <w:u w:val="single"/>
        </w:rPr>
        <w:t>______</w:t>
      </w:r>
      <w:r w:rsidR="007E102C">
        <w:rPr>
          <w:rFonts w:asciiTheme="minorHAnsi" w:hAnsiTheme="minorHAnsi" w:cstheme="minorHAnsi"/>
          <w:sz w:val="22"/>
          <w:szCs w:val="22"/>
          <w:u w:val="single"/>
        </w:rPr>
        <w:t>___</w:t>
      </w:r>
    </w:p>
    <w:p w:rsidR="00D03554" w:rsidRPr="000F12F4" w:rsidRDefault="00D03554" w:rsidP="007E102C">
      <w:pPr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:rsidR="00D03554" w:rsidRDefault="00D03554" w:rsidP="007E102C">
      <w:pPr>
        <w:jc w:val="both"/>
        <w:rPr>
          <w:rFonts w:asciiTheme="minorHAnsi" w:hAnsiTheme="minorHAnsi" w:cstheme="minorHAnsi"/>
          <w:sz w:val="22"/>
          <w:szCs w:val="22"/>
        </w:rPr>
      </w:pPr>
      <w:r w:rsidRPr="000F12F4">
        <w:rPr>
          <w:rFonts w:asciiTheme="minorHAnsi" w:hAnsiTheme="minorHAnsi" w:cstheme="minorHAnsi"/>
          <w:sz w:val="22"/>
          <w:szCs w:val="22"/>
        </w:rPr>
        <w:t>Prezzo</w:t>
      </w:r>
      <w:r w:rsidR="00A13102" w:rsidRPr="000F12F4">
        <w:rPr>
          <w:rFonts w:asciiTheme="minorHAnsi" w:hAnsiTheme="minorHAnsi" w:cstheme="minorHAnsi"/>
          <w:sz w:val="22"/>
          <w:szCs w:val="22"/>
        </w:rPr>
        <w:t>_______________________________________________________________________</w:t>
      </w:r>
      <w:r w:rsidR="000F12F4">
        <w:rPr>
          <w:rFonts w:asciiTheme="minorHAnsi" w:hAnsiTheme="minorHAnsi" w:cstheme="minorHAnsi"/>
          <w:sz w:val="22"/>
          <w:szCs w:val="22"/>
        </w:rPr>
        <w:t>_______</w:t>
      </w:r>
    </w:p>
    <w:p w:rsidR="000F12F4" w:rsidRDefault="000F12F4" w:rsidP="007E102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0F12F4" w:rsidRPr="000F12F4" w:rsidRDefault="000F12F4" w:rsidP="007E102C">
      <w:pPr>
        <w:jc w:val="both"/>
        <w:rPr>
          <w:rFonts w:asciiTheme="minorHAnsi" w:hAnsiTheme="minorHAnsi" w:cstheme="minorHAnsi"/>
          <w:sz w:val="22"/>
          <w:szCs w:val="22"/>
        </w:rPr>
      </w:pPr>
      <w:r w:rsidRPr="000F12F4">
        <w:rPr>
          <w:rFonts w:ascii="Calibri" w:hAnsi="Calibri" w:cs="Calibri"/>
          <w:sz w:val="22"/>
          <w:szCs w:val="22"/>
        </w:rPr>
        <w:t>Considerando che un farmaco è infungibile se nel contesto della farmacopea ufficiale e/o dei processi registrativi effettuati presso l'EMA non risultano essere disponibili farmaci alternativi equivalenti dal punto di vista clinico-terapeutico ovvero con effetto terapeutico comparabile, fatte salve le variabilità individuali dei pazienti e le esigenze di garanzia della continuità terapeutica</w:t>
      </w:r>
    </w:p>
    <w:p w:rsidR="00E6131A" w:rsidRPr="000F12F4" w:rsidRDefault="00E6131A" w:rsidP="007E102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0F12F4" w:rsidRDefault="00EB6CF9" w:rsidP="007E102C">
      <w:pPr>
        <w:numPr>
          <w:ins w:id="0" w:author="renata_nozza" w:date="2019-05-24T10:02:00Z"/>
        </w:numPr>
        <w:ind w:right="282"/>
        <w:jc w:val="both"/>
        <w:rPr>
          <w:rFonts w:asciiTheme="minorHAnsi" w:eastAsia="Symbol" w:hAnsiTheme="minorHAnsi" w:cstheme="minorHAnsi"/>
          <w:sz w:val="22"/>
          <w:szCs w:val="22"/>
          <w:u w:val="single"/>
        </w:rPr>
      </w:pPr>
      <w:r w:rsidRPr="000F12F4">
        <w:rPr>
          <w:rFonts w:asciiTheme="minorHAnsi" w:eastAsia="Symbol" w:hAnsiTheme="minorHAnsi" w:cstheme="minorHAnsi"/>
          <w:sz w:val="22"/>
          <w:szCs w:val="22"/>
        </w:rPr>
        <w:t>Si chiede di motivare l’infungibilità</w:t>
      </w:r>
      <w:r w:rsidR="00BB58EE" w:rsidRPr="000F12F4">
        <w:rPr>
          <w:rFonts w:asciiTheme="minorHAnsi" w:eastAsia="Symbol" w:hAnsiTheme="minorHAnsi" w:cstheme="minorHAnsi"/>
          <w:sz w:val="22"/>
          <w:szCs w:val="22"/>
        </w:rPr>
        <w:t xml:space="preserve">: </w:t>
      </w:r>
      <w:r w:rsidR="00BB58EE" w:rsidRPr="000F12F4">
        <w:rPr>
          <w:rFonts w:asciiTheme="minorHAnsi" w:eastAsia="Symbol" w:hAnsiTheme="minorHAnsi" w:cstheme="minorHAnsi"/>
          <w:sz w:val="22"/>
          <w:szCs w:val="22"/>
          <w:u w:val="single"/>
        </w:rPr>
        <w:tab/>
      </w:r>
      <w:r w:rsidR="00BB58EE" w:rsidRPr="000F12F4">
        <w:rPr>
          <w:rFonts w:asciiTheme="minorHAnsi" w:eastAsia="Symbol" w:hAnsiTheme="minorHAnsi" w:cstheme="minorHAnsi"/>
          <w:sz w:val="22"/>
          <w:szCs w:val="22"/>
          <w:u w:val="single"/>
        </w:rPr>
        <w:tab/>
      </w:r>
      <w:r w:rsidR="00BB58EE" w:rsidRPr="000F12F4">
        <w:rPr>
          <w:rFonts w:asciiTheme="minorHAnsi" w:eastAsia="Symbol" w:hAnsiTheme="minorHAnsi" w:cstheme="minorHAnsi"/>
          <w:sz w:val="22"/>
          <w:szCs w:val="22"/>
          <w:u w:val="single"/>
        </w:rPr>
        <w:tab/>
      </w:r>
      <w:r w:rsidR="00BB58EE" w:rsidRPr="000F12F4">
        <w:rPr>
          <w:rFonts w:asciiTheme="minorHAnsi" w:eastAsia="Symbol" w:hAnsiTheme="minorHAnsi" w:cstheme="minorHAnsi"/>
          <w:sz w:val="22"/>
          <w:szCs w:val="22"/>
          <w:u w:val="single"/>
        </w:rPr>
        <w:tab/>
      </w:r>
      <w:r w:rsidR="00370CF8" w:rsidRPr="000F12F4">
        <w:rPr>
          <w:rFonts w:asciiTheme="minorHAnsi" w:eastAsia="Symbol" w:hAnsiTheme="minorHAnsi" w:cstheme="minorHAnsi"/>
          <w:sz w:val="22"/>
          <w:szCs w:val="22"/>
          <w:u w:val="single"/>
        </w:rPr>
        <w:tab/>
      </w:r>
      <w:r w:rsidR="00370CF8" w:rsidRPr="000F12F4">
        <w:rPr>
          <w:rFonts w:asciiTheme="minorHAnsi" w:eastAsia="Symbol" w:hAnsiTheme="minorHAnsi" w:cstheme="minorHAnsi"/>
          <w:sz w:val="22"/>
          <w:szCs w:val="22"/>
          <w:u w:val="single"/>
        </w:rPr>
        <w:tab/>
      </w:r>
      <w:r w:rsidR="00370CF8" w:rsidRPr="000F12F4">
        <w:rPr>
          <w:rFonts w:asciiTheme="minorHAnsi" w:eastAsia="Symbol" w:hAnsiTheme="minorHAnsi" w:cstheme="minorHAnsi"/>
          <w:sz w:val="22"/>
          <w:szCs w:val="22"/>
          <w:u w:val="single"/>
        </w:rPr>
        <w:tab/>
      </w:r>
      <w:r w:rsidR="00370CF8" w:rsidRPr="000F12F4">
        <w:rPr>
          <w:rFonts w:asciiTheme="minorHAnsi" w:eastAsia="Symbol" w:hAnsiTheme="minorHAnsi" w:cstheme="minorHAnsi"/>
          <w:sz w:val="22"/>
          <w:szCs w:val="22"/>
          <w:u w:val="single"/>
        </w:rPr>
        <w:tab/>
      </w:r>
      <w:r w:rsidR="00370CF8" w:rsidRPr="000F12F4">
        <w:rPr>
          <w:rFonts w:asciiTheme="minorHAnsi" w:eastAsia="Symbol" w:hAnsiTheme="minorHAnsi" w:cstheme="minorHAnsi"/>
          <w:sz w:val="22"/>
          <w:szCs w:val="22"/>
          <w:u w:val="single"/>
        </w:rPr>
        <w:tab/>
      </w:r>
    </w:p>
    <w:p w:rsidR="000F12F4" w:rsidRDefault="000F12F4" w:rsidP="007E102C">
      <w:pPr>
        <w:ind w:right="282"/>
        <w:jc w:val="both"/>
        <w:rPr>
          <w:rFonts w:asciiTheme="minorHAnsi" w:eastAsia="Symbol" w:hAnsiTheme="minorHAnsi" w:cstheme="minorHAnsi"/>
          <w:sz w:val="22"/>
          <w:szCs w:val="22"/>
          <w:u w:val="single"/>
        </w:rPr>
      </w:pPr>
    </w:p>
    <w:p w:rsidR="000F12F4" w:rsidRDefault="00370CF8" w:rsidP="007E102C">
      <w:pPr>
        <w:ind w:right="282"/>
        <w:jc w:val="both"/>
        <w:rPr>
          <w:rFonts w:asciiTheme="minorHAnsi" w:eastAsia="Symbol" w:hAnsiTheme="minorHAnsi" w:cstheme="minorHAnsi"/>
          <w:sz w:val="22"/>
          <w:szCs w:val="22"/>
          <w:u w:val="single"/>
        </w:rPr>
      </w:pPr>
      <w:r w:rsidRPr="000F12F4">
        <w:rPr>
          <w:rFonts w:asciiTheme="minorHAnsi" w:eastAsia="Symbol" w:hAnsiTheme="minorHAnsi" w:cstheme="minorHAnsi"/>
          <w:sz w:val="22"/>
          <w:szCs w:val="22"/>
          <w:u w:val="single"/>
        </w:rPr>
        <w:tab/>
      </w:r>
      <w:r w:rsidRPr="000F12F4">
        <w:rPr>
          <w:rFonts w:asciiTheme="minorHAnsi" w:eastAsia="Symbol" w:hAnsiTheme="minorHAnsi" w:cstheme="minorHAnsi"/>
          <w:sz w:val="22"/>
          <w:szCs w:val="22"/>
          <w:u w:val="single"/>
        </w:rPr>
        <w:tab/>
      </w:r>
      <w:r w:rsidRPr="000F12F4">
        <w:rPr>
          <w:rFonts w:asciiTheme="minorHAnsi" w:eastAsia="Symbol" w:hAnsiTheme="minorHAnsi" w:cstheme="minorHAnsi"/>
          <w:sz w:val="22"/>
          <w:szCs w:val="22"/>
          <w:u w:val="single"/>
        </w:rPr>
        <w:tab/>
      </w:r>
      <w:r w:rsidRPr="000F12F4">
        <w:rPr>
          <w:rFonts w:asciiTheme="minorHAnsi" w:eastAsia="Symbol" w:hAnsiTheme="minorHAnsi" w:cstheme="minorHAnsi"/>
          <w:sz w:val="22"/>
          <w:szCs w:val="22"/>
          <w:u w:val="single"/>
        </w:rPr>
        <w:tab/>
      </w:r>
      <w:r w:rsidRPr="000F12F4">
        <w:rPr>
          <w:rFonts w:asciiTheme="minorHAnsi" w:eastAsia="Symbol" w:hAnsiTheme="minorHAnsi" w:cstheme="minorHAnsi"/>
          <w:sz w:val="22"/>
          <w:szCs w:val="22"/>
          <w:u w:val="single"/>
        </w:rPr>
        <w:tab/>
      </w:r>
      <w:r w:rsidRPr="000F12F4">
        <w:rPr>
          <w:rFonts w:asciiTheme="minorHAnsi" w:eastAsia="Symbol" w:hAnsiTheme="minorHAnsi" w:cstheme="minorHAnsi"/>
          <w:sz w:val="22"/>
          <w:szCs w:val="22"/>
          <w:u w:val="single"/>
        </w:rPr>
        <w:tab/>
      </w:r>
      <w:r w:rsidRPr="000F12F4">
        <w:rPr>
          <w:rFonts w:asciiTheme="minorHAnsi" w:eastAsia="Symbol" w:hAnsiTheme="minorHAnsi" w:cstheme="minorHAnsi"/>
          <w:sz w:val="22"/>
          <w:szCs w:val="22"/>
          <w:u w:val="single"/>
        </w:rPr>
        <w:tab/>
      </w:r>
      <w:r w:rsidRPr="000F12F4">
        <w:rPr>
          <w:rFonts w:asciiTheme="minorHAnsi" w:eastAsia="Symbol" w:hAnsiTheme="minorHAnsi" w:cstheme="minorHAnsi"/>
          <w:sz w:val="22"/>
          <w:szCs w:val="22"/>
          <w:u w:val="single"/>
        </w:rPr>
        <w:tab/>
      </w:r>
      <w:r w:rsidRPr="000F12F4">
        <w:rPr>
          <w:rFonts w:asciiTheme="minorHAnsi" w:eastAsia="Symbol" w:hAnsiTheme="minorHAnsi" w:cstheme="minorHAnsi"/>
          <w:sz w:val="22"/>
          <w:szCs w:val="22"/>
          <w:u w:val="single"/>
        </w:rPr>
        <w:tab/>
      </w:r>
      <w:r w:rsidRPr="000F12F4">
        <w:rPr>
          <w:rFonts w:asciiTheme="minorHAnsi" w:eastAsia="Symbol" w:hAnsiTheme="minorHAnsi" w:cstheme="minorHAnsi"/>
          <w:sz w:val="22"/>
          <w:szCs w:val="22"/>
          <w:u w:val="single"/>
        </w:rPr>
        <w:tab/>
      </w:r>
      <w:r w:rsidRPr="000F12F4">
        <w:rPr>
          <w:rFonts w:asciiTheme="minorHAnsi" w:eastAsia="Symbol" w:hAnsiTheme="minorHAnsi" w:cstheme="minorHAnsi"/>
          <w:sz w:val="22"/>
          <w:szCs w:val="22"/>
          <w:u w:val="single"/>
        </w:rPr>
        <w:tab/>
      </w:r>
      <w:r w:rsidRPr="000F12F4">
        <w:rPr>
          <w:rFonts w:asciiTheme="minorHAnsi" w:eastAsia="Symbol" w:hAnsiTheme="minorHAnsi" w:cstheme="minorHAnsi"/>
          <w:sz w:val="22"/>
          <w:szCs w:val="22"/>
          <w:u w:val="single"/>
        </w:rPr>
        <w:tab/>
      </w:r>
      <w:r w:rsidRPr="000F12F4">
        <w:rPr>
          <w:rFonts w:asciiTheme="minorHAnsi" w:eastAsia="Symbol" w:hAnsiTheme="minorHAnsi" w:cstheme="minorHAnsi"/>
          <w:sz w:val="22"/>
          <w:szCs w:val="22"/>
          <w:u w:val="single"/>
        </w:rPr>
        <w:tab/>
      </w:r>
    </w:p>
    <w:p w:rsidR="000F12F4" w:rsidRDefault="000F12F4" w:rsidP="007E102C">
      <w:pPr>
        <w:ind w:right="282"/>
        <w:jc w:val="both"/>
        <w:rPr>
          <w:rFonts w:asciiTheme="minorHAnsi" w:eastAsia="Symbol" w:hAnsiTheme="minorHAnsi" w:cstheme="minorHAnsi"/>
          <w:sz w:val="22"/>
          <w:szCs w:val="22"/>
          <w:u w:val="single"/>
        </w:rPr>
      </w:pPr>
    </w:p>
    <w:p w:rsidR="000F12F4" w:rsidRDefault="00370CF8" w:rsidP="007E102C">
      <w:pPr>
        <w:ind w:right="282"/>
        <w:jc w:val="both"/>
        <w:rPr>
          <w:rFonts w:asciiTheme="minorHAnsi" w:eastAsia="Symbol" w:hAnsiTheme="minorHAnsi" w:cstheme="minorHAnsi"/>
          <w:sz w:val="22"/>
          <w:szCs w:val="22"/>
          <w:u w:val="single"/>
        </w:rPr>
      </w:pPr>
      <w:r w:rsidRPr="000F12F4">
        <w:rPr>
          <w:rFonts w:asciiTheme="minorHAnsi" w:eastAsia="Symbol" w:hAnsiTheme="minorHAnsi" w:cstheme="minorHAnsi"/>
          <w:sz w:val="22"/>
          <w:szCs w:val="22"/>
          <w:u w:val="single"/>
        </w:rPr>
        <w:tab/>
      </w:r>
      <w:r w:rsidRPr="000F12F4">
        <w:rPr>
          <w:rFonts w:asciiTheme="minorHAnsi" w:eastAsia="Symbol" w:hAnsiTheme="minorHAnsi" w:cstheme="minorHAnsi"/>
          <w:sz w:val="22"/>
          <w:szCs w:val="22"/>
          <w:u w:val="single"/>
        </w:rPr>
        <w:tab/>
      </w:r>
      <w:r w:rsidRPr="000F12F4">
        <w:rPr>
          <w:rFonts w:asciiTheme="minorHAnsi" w:eastAsia="Symbol" w:hAnsiTheme="minorHAnsi" w:cstheme="minorHAnsi"/>
          <w:sz w:val="22"/>
          <w:szCs w:val="22"/>
          <w:u w:val="single"/>
        </w:rPr>
        <w:tab/>
      </w:r>
      <w:r w:rsidRPr="000F12F4">
        <w:rPr>
          <w:rFonts w:asciiTheme="minorHAnsi" w:eastAsia="Symbol" w:hAnsiTheme="minorHAnsi" w:cstheme="minorHAnsi"/>
          <w:sz w:val="22"/>
          <w:szCs w:val="22"/>
          <w:u w:val="single"/>
        </w:rPr>
        <w:tab/>
      </w:r>
      <w:r w:rsidRPr="000F12F4">
        <w:rPr>
          <w:rFonts w:asciiTheme="minorHAnsi" w:eastAsia="Symbol" w:hAnsiTheme="minorHAnsi" w:cstheme="minorHAnsi"/>
          <w:sz w:val="22"/>
          <w:szCs w:val="22"/>
          <w:u w:val="single"/>
        </w:rPr>
        <w:tab/>
      </w:r>
      <w:r w:rsidRPr="000F12F4">
        <w:rPr>
          <w:rFonts w:asciiTheme="minorHAnsi" w:eastAsia="Symbol" w:hAnsiTheme="minorHAnsi" w:cstheme="minorHAnsi"/>
          <w:sz w:val="22"/>
          <w:szCs w:val="22"/>
          <w:u w:val="single"/>
        </w:rPr>
        <w:tab/>
      </w:r>
      <w:r w:rsidRPr="000F12F4">
        <w:rPr>
          <w:rFonts w:asciiTheme="minorHAnsi" w:eastAsia="Symbol" w:hAnsiTheme="minorHAnsi" w:cstheme="minorHAnsi"/>
          <w:sz w:val="22"/>
          <w:szCs w:val="22"/>
          <w:u w:val="single"/>
        </w:rPr>
        <w:tab/>
      </w:r>
      <w:r w:rsidRPr="000F12F4">
        <w:rPr>
          <w:rFonts w:asciiTheme="minorHAnsi" w:eastAsia="Symbol" w:hAnsiTheme="minorHAnsi" w:cstheme="minorHAnsi"/>
          <w:sz w:val="22"/>
          <w:szCs w:val="22"/>
          <w:u w:val="single"/>
        </w:rPr>
        <w:tab/>
      </w:r>
      <w:r w:rsidRPr="000F12F4">
        <w:rPr>
          <w:rFonts w:asciiTheme="minorHAnsi" w:eastAsia="Symbol" w:hAnsiTheme="minorHAnsi" w:cstheme="minorHAnsi"/>
          <w:sz w:val="22"/>
          <w:szCs w:val="22"/>
          <w:u w:val="single"/>
        </w:rPr>
        <w:tab/>
      </w:r>
      <w:r w:rsidRPr="000F12F4">
        <w:rPr>
          <w:rFonts w:asciiTheme="minorHAnsi" w:eastAsia="Symbol" w:hAnsiTheme="minorHAnsi" w:cstheme="minorHAnsi"/>
          <w:sz w:val="22"/>
          <w:szCs w:val="22"/>
          <w:u w:val="single"/>
        </w:rPr>
        <w:tab/>
      </w:r>
      <w:r w:rsidRPr="000F12F4">
        <w:rPr>
          <w:rFonts w:asciiTheme="minorHAnsi" w:eastAsia="Symbol" w:hAnsiTheme="minorHAnsi" w:cstheme="minorHAnsi"/>
          <w:sz w:val="22"/>
          <w:szCs w:val="22"/>
          <w:u w:val="single"/>
        </w:rPr>
        <w:tab/>
      </w:r>
      <w:r w:rsidRPr="000F12F4">
        <w:rPr>
          <w:rFonts w:asciiTheme="minorHAnsi" w:eastAsia="Symbol" w:hAnsiTheme="minorHAnsi" w:cstheme="minorHAnsi"/>
          <w:sz w:val="22"/>
          <w:szCs w:val="22"/>
          <w:u w:val="single"/>
        </w:rPr>
        <w:tab/>
      </w:r>
      <w:r w:rsidRPr="000F12F4">
        <w:rPr>
          <w:rFonts w:asciiTheme="minorHAnsi" w:eastAsia="Symbol" w:hAnsiTheme="minorHAnsi" w:cstheme="minorHAnsi"/>
          <w:sz w:val="22"/>
          <w:szCs w:val="22"/>
          <w:u w:val="single"/>
        </w:rPr>
        <w:tab/>
      </w:r>
    </w:p>
    <w:p w:rsidR="000F12F4" w:rsidRDefault="000F12F4" w:rsidP="007E102C">
      <w:pPr>
        <w:ind w:right="282"/>
        <w:jc w:val="both"/>
        <w:rPr>
          <w:rFonts w:asciiTheme="minorHAnsi" w:eastAsia="Symbol" w:hAnsiTheme="minorHAnsi" w:cstheme="minorHAnsi"/>
          <w:sz w:val="22"/>
          <w:szCs w:val="22"/>
          <w:u w:val="single"/>
        </w:rPr>
      </w:pPr>
    </w:p>
    <w:p w:rsidR="000F12F4" w:rsidRDefault="00177F21" w:rsidP="007E102C">
      <w:pPr>
        <w:ind w:right="282"/>
        <w:jc w:val="both"/>
        <w:rPr>
          <w:rFonts w:asciiTheme="minorHAnsi" w:eastAsia="Symbol" w:hAnsiTheme="minorHAnsi" w:cstheme="minorHAnsi"/>
          <w:sz w:val="22"/>
          <w:szCs w:val="22"/>
          <w:u w:val="single"/>
        </w:rPr>
      </w:pPr>
      <w:r w:rsidRPr="000F12F4">
        <w:rPr>
          <w:rFonts w:asciiTheme="minorHAnsi" w:eastAsia="Symbol" w:hAnsiTheme="minorHAnsi" w:cstheme="minorHAnsi"/>
          <w:sz w:val="22"/>
          <w:szCs w:val="22"/>
          <w:u w:val="single"/>
        </w:rPr>
        <w:tab/>
      </w:r>
      <w:r w:rsidRPr="000F12F4">
        <w:rPr>
          <w:rFonts w:asciiTheme="minorHAnsi" w:eastAsia="Symbol" w:hAnsiTheme="minorHAnsi" w:cstheme="minorHAnsi"/>
          <w:sz w:val="22"/>
          <w:szCs w:val="22"/>
          <w:u w:val="single"/>
        </w:rPr>
        <w:tab/>
      </w:r>
      <w:r w:rsidRPr="000F12F4">
        <w:rPr>
          <w:rFonts w:asciiTheme="minorHAnsi" w:eastAsia="Symbol" w:hAnsiTheme="minorHAnsi" w:cstheme="minorHAnsi"/>
          <w:sz w:val="22"/>
          <w:szCs w:val="22"/>
          <w:u w:val="single"/>
        </w:rPr>
        <w:tab/>
      </w:r>
      <w:r w:rsidRPr="000F12F4">
        <w:rPr>
          <w:rFonts w:asciiTheme="minorHAnsi" w:eastAsia="Symbol" w:hAnsiTheme="minorHAnsi" w:cstheme="minorHAnsi"/>
          <w:sz w:val="22"/>
          <w:szCs w:val="22"/>
          <w:u w:val="single"/>
        </w:rPr>
        <w:tab/>
      </w:r>
      <w:r w:rsidRPr="000F12F4">
        <w:rPr>
          <w:rFonts w:asciiTheme="minorHAnsi" w:eastAsia="Symbol" w:hAnsiTheme="minorHAnsi" w:cstheme="minorHAnsi"/>
          <w:sz w:val="22"/>
          <w:szCs w:val="22"/>
          <w:u w:val="single"/>
        </w:rPr>
        <w:tab/>
      </w:r>
      <w:r w:rsidRPr="000F12F4">
        <w:rPr>
          <w:rFonts w:asciiTheme="minorHAnsi" w:eastAsia="Symbol" w:hAnsiTheme="minorHAnsi" w:cstheme="minorHAnsi"/>
          <w:sz w:val="22"/>
          <w:szCs w:val="22"/>
          <w:u w:val="single"/>
        </w:rPr>
        <w:tab/>
      </w:r>
      <w:r w:rsidRPr="000F12F4">
        <w:rPr>
          <w:rFonts w:asciiTheme="minorHAnsi" w:eastAsia="Symbol" w:hAnsiTheme="minorHAnsi" w:cstheme="minorHAnsi"/>
          <w:sz w:val="22"/>
          <w:szCs w:val="22"/>
          <w:u w:val="single"/>
        </w:rPr>
        <w:tab/>
      </w:r>
      <w:r w:rsidRPr="000F12F4">
        <w:rPr>
          <w:rFonts w:asciiTheme="minorHAnsi" w:eastAsia="Symbol" w:hAnsiTheme="minorHAnsi" w:cstheme="minorHAnsi"/>
          <w:sz w:val="22"/>
          <w:szCs w:val="22"/>
          <w:u w:val="single"/>
        </w:rPr>
        <w:tab/>
      </w:r>
      <w:r w:rsidRPr="000F12F4">
        <w:rPr>
          <w:rFonts w:asciiTheme="minorHAnsi" w:eastAsia="Symbol" w:hAnsiTheme="minorHAnsi" w:cstheme="minorHAnsi"/>
          <w:sz w:val="22"/>
          <w:szCs w:val="22"/>
          <w:u w:val="single"/>
        </w:rPr>
        <w:tab/>
      </w:r>
      <w:r w:rsidRPr="000F12F4">
        <w:rPr>
          <w:rFonts w:asciiTheme="minorHAnsi" w:eastAsia="Symbol" w:hAnsiTheme="minorHAnsi" w:cstheme="minorHAnsi"/>
          <w:sz w:val="22"/>
          <w:szCs w:val="22"/>
          <w:u w:val="single"/>
        </w:rPr>
        <w:tab/>
      </w:r>
      <w:r w:rsidRPr="000F12F4">
        <w:rPr>
          <w:rFonts w:asciiTheme="minorHAnsi" w:eastAsia="Symbol" w:hAnsiTheme="minorHAnsi" w:cstheme="minorHAnsi"/>
          <w:sz w:val="22"/>
          <w:szCs w:val="22"/>
          <w:u w:val="single"/>
        </w:rPr>
        <w:tab/>
      </w:r>
      <w:r w:rsidRPr="000F12F4">
        <w:rPr>
          <w:rFonts w:asciiTheme="minorHAnsi" w:eastAsia="Symbol" w:hAnsiTheme="minorHAnsi" w:cstheme="minorHAnsi"/>
          <w:sz w:val="22"/>
          <w:szCs w:val="22"/>
          <w:u w:val="single"/>
        </w:rPr>
        <w:tab/>
      </w:r>
      <w:r w:rsidRPr="000F12F4">
        <w:rPr>
          <w:rFonts w:asciiTheme="minorHAnsi" w:eastAsia="Symbol" w:hAnsiTheme="minorHAnsi" w:cstheme="minorHAnsi"/>
          <w:sz w:val="22"/>
          <w:szCs w:val="22"/>
          <w:u w:val="single"/>
        </w:rPr>
        <w:tab/>
      </w:r>
    </w:p>
    <w:p w:rsidR="000F12F4" w:rsidRDefault="000F12F4" w:rsidP="007E102C">
      <w:pPr>
        <w:ind w:right="282"/>
        <w:jc w:val="both"/>
        <w:rPr>
          <w:rFonts w:asciiTheme="minorHAnsi" w:eastAsia="Symbol" w:hAnsiTheme="minorHAnsi" w:cstheme="minorHAnsi"/>
          <w:sz w:val="22"/>
          <w:szCs w:val="22"/>
          <w:u w:val="single"/>
        </w:rPr>
      </w:pPr>
    </w:p>
    <w:p w:rsidR="000F12F4" w:rsidRDefault="00177F21" w:rsidP="007E102C">
      <w:pPr>
        <w:ind w:right="282"/>
        <w:jc w:val="both"/>
        <w:rPr>
          <w:rFonts w:asciiTheme="minorHAnsi" w:eastAsia="Symbol" w:hAnsiTheme="minorHAnsi" w:cstheme="minorHAnsi"/>
          <w:sz w:val="22"/>
          <w:szCs w:val="22"/>
          <w:u w:val="single"/>
        </w:rPr>
      </w:pPr>
      <w:r w:rsidRPr="000F12F4">
        <w:rPr>
          <w:rFonts w:asciiTheme="minorHAnsi" w:eastAsia="Symbol" w:hAnsiTheme="minorHAnsi" w:cstheme="minorHAnsi"/>
          <w:sz w:val="22"/>
          <w:szCs w:val="22"/>
          <w:u w:val="single"/>
        </w:rPr>
        <w:tab/>
      </w:r>
      <w:r w:rsidRPr="000F12F4">
        <w:rPr>
          <w:rFonts w:asciiTheme="minorHAnsi" w:eastAsia="Symbol" w:hAnsiTheme="minorHAnsi" w:cstheme="minorHAnsi"/>
          <w:sz w:val="22"/>
          <w:szCs w:val="22"/>
          <w:u w:val="single"/>
        </w:rPr>
        <w:tab/>
      </w:r>
      <w:r w:rsidRPr="000F12F4">
        <w:rPr>
          <w:rFonts w:asciiTheme="minorHAnsi" w:eastAsia="Symbol" w:hAnsiTheme="minorHAnsi" w:cstheme="minorHAnsi"/>
          <w:sz w:val="22"/>
          <w:szCs w:val="22"/>
          <w:u w:val="single"/>
        </w:rPr>
        <w:tab/>
      </w:r>
      <w:r w:rsidRPr="000F12F4">
        <w:rPr>
          <w:rFonts w:asciiTheme="minorHAnsi" w:eastAsia="Symbol" w:hAnsiTheme="minorHAnsi" w:cstheme="minorHAnsi"/>
          <w:sz w:val="22"/>
          <w:szCs w:val="22"/>
          <w:u w:val="single"/>
        </w:rPr>
        <w:tab/>
      </w:r>
      <w:r w:rsidRPr="000F12F4">
        <w:rPr>
          <w:rFonts w:asciiTheme="minorHAnsi" w:eastAsia="Symbol" w:hAnsiTheme="minorHAnsi" w:cstheme="minorHAnsi"/>
          <w:sz w:val="22"/>
          <w:szCs w:val="22"/>
          <w:u w:val="single"/>
        </w:rPr>
        <w:tab/>
      </w:r>
      <w:r w:rsidRPr="000F12F4">
        <w:rPr>
          <w:rFonts w:asciiTheme="minorHAnsi" w:eastAsia="Symbol" w:hAnsiTheme="minorHAnsi" w:cstheme="minorHAnsi"/>
          <w:sz w:val="22"/>
          <w:szCs w:val="22"/>
          <w:u w:val="single"/>
        </w:rPr>
        <w:tab/>
      </w:r>
      <w:r w:rsidRPr="000F12F4">
        <w:rPr>
          <w:rFonts w:asciiTheme="minorHAnsi" w:eastAsia="Symbol" w:hAnsiTheme="minorHAnsi" w:cstheme="minorHAnsi"/>
          <w:sz w:val="22"/>
          <w:szCs w:val="22"/>
          <w:u w:val="single"/>
        </w:rPr>
        <w:tab/>
      </w:r>
      <w:r w:rsidRPr="000F12F4">
        <w:rPr>
          <w:rFonts w:asciiTheme="minorHAnsi" w:eastAsia="Symbol" w:hAnsiTheme="minorHAnsi" w:cstheme="minorHAnsi"/>
          <w:sz w:val="22"/>
          <w:szCs w:val="22"/>
          <w:u w:val="single"/>
        </w:rPr>
        <w:tab/>
      </w:r>
      <w:r w:rsidRPr="000F12F4">
        <w:rPr>
          <w:rFonts w:asciiTheme="minorHAnsi" w:eastAsia="Symbol" w:hAnsiTheme="minorHAnsi" w:cstheme="minorHAnsi"/>
          <w:sz w:val="22"/>
          <w:szCs w:val="22"/>
          <w:u w:val="single"/>
        </w:rPr>
        <w:tab/>
      </w:r>
      <w:r w:rsidRPr="000F12F4">
        <w:rPr>
          <w:rFonts w:asciiTheme="minorHAnsi" w:eastAsia="Symbol" w:hAnsiTheme="minorHAnsi" w:cstheme="minorHAnsi"/>
          <w:sz w:val="22"/>
          <w:szCs w:val="22"/>
          <w:u w:val="single"/>
        </w:rPr>
        <w:tab/>
      </w:r>
      <w:r w:rsidRPr="000F12F4">
        <w:rPr>
          <w:rFonts w:asciiTheme="minorHAnsi" w:eastAsia="Symbol" w:hAnsiTheme="minorHAnsi" w:cstheme="minorHAnsi"/>
          <w:sz w:val="22"/>
          <w:szCs w:val="22"/>
          <w:u w:val="single"/>
        </w:rPr>
        <w:tab/>
      </w:r>
      <w:r w:rsidRPr="000F12F4">
        <w:rPr>
          <w:rFonts w:asciiTheme="minorHAnsi" w:eastAsia="Symbol" w:hAnsiTheme="minorHAnsi" w:cstheme="minorHAnsi"/>
          <w:sz w:val="22"/>
          <w:szCs w:val="22"/>
          <w:u w:val="single"/>
        </w:rPr>
        <w:tab/>
      </w:r>
      <w:r w:rsidRPr="000F12F4">
        <w:rPr>
          <w:rFonts w:asciiTheme="minorHAnsi" w:eastAsia="Symbol" w:hAnsiTheme="minorHAnsi" w:cstheme="minorHAnsi"/>
          <w:sz w:val="22"/>
          <w:szCs w:val="22"/>
          <w:u w:val="single"/>
        </w:rPr>
        <w:tab/>
      </w:r>
    </w:p>
    <w:p w:rsidR="000F12F4" w:rsidRDefault="000F12F4" w:rsidP="007E102C">
      <w:pPr>
        <w:ind w:right="282"/>
        <w:jc w:val="both"/>
        <w:rPr>
          <w:rFonts w:asciiTheme="minorHAnsi" w:eastAsia="Symbol" w:hAnsiTheme="minorHAnsi" w:cstheme="minorHAnsi"/>
          <w:sz w:val="22"/>
          <w:szCs w:val="22"/>
          <w:u w:val="single"/>
        </w:rPr>
      </w:pPr>
    </w:p>
    <w:p w:rsidR="000F12F4" w:rsidRDefault="00177F21" w:rsidP="007E102C">
      <w:pPr>
        <w:ind w:right="282"/>
        <w:jc w:val="both"/>
        <w:rPr>
          <w:rFonts w:asciiTheme="minorHAnsi" w:eastAsia="Symbol" w:hAnsiTheme="minorHAnsi" w:cstheme="minorHAnsi"/>
          <w:sz w:val="22"/>
          <w:szCs w:val="22"/>
          <w:u w:val="single"/>
        </w:rPr>
      </w:pPr>
      <w:r w:rsidRPr="000F12F4">
        <w:rPr>
          <w:rFonts w:asciiTheme="minorHAnsi" w:eastAsia="Symbol" w:hAnsiTheme="minorHAnsi" w:cstheme="minorHAnsi"/>
          <w:sz w:val="22"/>
          <w:szCs w:val="22"/>
          <w:u w:val="single"/>
        </w:rPr>
        <w:tab/>
      </w:r>
      <w:r w:rsidRPr="000F12F4">
        <w:rPr>
          <w:rFonts w:asciiTheme="minorHAnsi" w:eastAsia="Symbol" w:hAnsiTheme="minorHAnsi" w:cstheme="minorHAnsi"/>
          <w:sz w:val="22"/>
          <w:szCs w:val="22"/>
          <w:u w:val="single"/>
        </w:rPr>
        <w:tab/>
      </w:r>
      <w:r w:rsidRPr="000F12F4">
        <w:rPr>
          <w:rFonts w:asciiTheme="minorHAnsi" w:eastAsia="Symbol" w:hAnsiTheme="minorHAnsi" w:cstheme="minorHAnsi"/>
          <w:sz w:val="22"/>
          <w:szCs w:val="22"/>
          <w:u w:val="single"/>
        </w:rPr>
        <w:tab/>
      </w:r>
      <w:r w:rsidRPr="000F12F4">
        <w:rPr>
          <w:rFonts w:asciiTheme="minorHAnsi" w:eastAsia="Symbol" w:hAnsiTheme="minorHAnsi" w:cstheme="minorHAnsi"/>
          <w:sz w:val="22"/>
          <w:szCs w:val="22"/>
          <w:u w:val="single"/>
        </w:rPr>
        <w:tab/>
      </w:r>
      <w:r w:rsidRPr="000F12F4">
        <w:rPr>
          <w:rFonts w:asciiTheme="minorHAnsi" w:eastAsia="Symbol" w:hAnsiTheme="minorHAnsi" w:cstheme="minorHAnsi"/>
          <w:sz w:val="22"/>
          <w:szCs w:val="22"/>
          <w:u w:val="single"/>
        </w:rPr>
        <w:tab/>
      </w:r>
      <w:r w:rsidRPr="000F12F4">
        <w:rPr>
          <w:rFonts w:asciiTheme="minorHAnsi" w:eastAsia="Symbol" w:hAnsiTheme="minorHAnsi" w:cstheme="minorHAnsi"/>
          <w:sz w:val="22"/>
          <w:szCs w:val="22"/>
          <w:u w:val="single"/>
        </w:rPr>
        <w:tab/>
      </w:r>
      <w:r w:rsidRPr="000F12F4">
        <w:rPr>
          <w:rFonts w:asciiTheme="minorHAnsi" w:eastAsia="Symbol" w:hAnsiTheme="minorHAnsi" w:cstheme="minorHAnsi"/>
          <w:sz w:val="22"/>
          <w:szCs w:val="22"/>
          <w:u w:val="single"/>
        </w:rPr>
        <w:tab/>
      </w:r>
      <w:r w:rsidRPr="000F12F4">
        <w:rPr>
          <w:rFonts w:asciiTheme="minorHAnsi" w:eastAsia="Symbol" w:hAnsiTheme="minorHAnsi" w:cstheme="minorHAnsi"/>
          <w:sz w:val="22"/>
          <w:szCs w:val="22"/>
          <w:u w:val="single"/>
        </w:rPr>
        <w:tab/>
      </w:r>
      <w:r w:rsidRPr="000F12F4">
        <w:rPr>
          <w:rFonts w:asciiTheme="minorHAnsi" w:eastAsia="Symbol" w:hAnsiTheme="minorHAnsi" w:cstheme="minorHAnsi"/>
          <w:sz w:val="22"/>
          <w:szCs w:val="22"/>
          <w:u w:val="single"/>
        </w:rPr>
        <w:tab/>
      </w:r>
      <w:r w:rsidRPr="000F12F4">
        <w:rPr>
          <w:rFonts w:asciiTheme="minorHAnsi" w:eastAsia="Symbol" w:hAnsiTheme="minorHAnsi" w:cstheme="minorHAnsi"/>
          <w:sz w:val="22"/>
          <w:szCs w:val="22"/>
          <w:u w:val="single"/>
        </w:rPr>
        <w:tab/>
      </w:r>
      <w:r w:rsidRPr="000F12F4">
        <w:rPr>
          <w:rFonts w:asciiTheme="minorHAnsi" w:eastAsia="Symbol" w:hAnsiTheme="minorHAnsi" w:cstheme="minorHAnsi"/>
          <w:sz w:val="22"/>
          <w:szCs w:val="22"/>
          <w:u w:val="single"/>
        </w:rPr>
        <w:tab/>
      </w:r>
      <w:r w:rsidRPr="000F12F4">
        <w:rPr>
          <w:rFonts w:asciiTheme="minorHAnsi" w:eastAsia="Symbol" w:hAnsiTheme="minorHAnsi" w:cstheme="minorHAnsi"/>
          <w:sz w:val="22"/>
          <w:szCs w:val="22"/>
          <w:u w:val="single"/>
        </w:rPr>
        <w:tab/>
      </w:r>
      <w:r w:rsidRPr="000F12F4">
        <w:rPr>
          <w:rFonts w:asciiTheme="minorHAnsi" w:eastAsia="Symbol" w:hAnsiTheme="minorHAnsi" w:cstheme="minorHAnsi"/>
          <w:sz w:val="22"/>
          <w:szCs w:val="22"/>
          <w:u w:val="single"/>
        </w:rPr>
        <w:tab/>
      </w:r>
    </w:p>
    <w:p w:rsidR="000F12F4" w:rsidRDefault="000F12F4" w:rsidP="000F12F4">
      <w:pPr>
        <w:ind w:right="282"/>
        <w:rPr>
          <w:rFonts w:asciiTheme="minorHAnsi" w:eastAsia="Symbol" w:hAnsiTheme="minorHAnsi" w:cstheme="minorHAnsi"/>
          <w:sz w:val="22"/>
          <w:szCs w:val="22"/>
          <w:u w:val="single"/>
        </w:rPr>
      </w:pPr>
    </w:p>
    <w:p w:rsidR="00121E6A" w:rsidRPr="000F12F4" w:rsidRDefault="00121E6A" w:rsidP="00C95EC8">
      <w:pPr>
        <w:ind w:right="282"/>
        <w:rPr>
          <w:rFonts w:asciiTheme="minorHAnsi" w:eastAsia="Symbol" w:hAnsiTheme="minorHAnsi" w:cstheme="minorHAnsi"/>
          <w:sz w:val="22"/>
          <w:szCs w:val="22"/>
          <w:u w:val="single"/>
        </w:rPr>
      </w:pPr>
    </w:p>
    <w:p w:rsidR="00EB6CF9" w:rsidRPr="000F12F4" w:rsidRDefault="00121E6A" w:rsidP="000F12F4">
      <w:pPr>
        <w:ind w:right="282"/>
        <w:rPr>
          <w:rFonts w:asciiTheme="minorHAnsi" w:eastAsia="Symbol" w:hAnsiTheme="minorHAnsi" w:cstheme="minorHAnsi"/>
          <w:sz w:val="22"/>
          <w:szCs w:val="22"/>
        </w:rPr>
      </w:pPr>
      <w:r w:rsidRPr="000F12F4">
        <w:rPr>
          <w:rFonts w:asciiTheme="minorHAnsi" w:eastAsia="Symbol" w:hAnsiTheme="minorHAnsi" w:cstheme="minorHAnsi"/>
          <w:sz w:val="22"/>
          <w:szCs w:val="22"/>
        </w:rPr>
        <w:t>Letto, confermato e sottoscritto</w:t>
      </w:r>
      <w:r w:rsidR="00302110" w:rsidRPr="000F12F4">
        <w:rPr>
          <w:rFonts w:asciiTheme="minorHAnsi" w:eastAsia="Symbol" w:hAnsiTheme="minorHAnsi" w:cstheme="minorHAnsi"/>
          <w:sz w:val="22"/>
          <w:szCs w:val="22"/>
        </w:rPr>
        <w:tab/>
      </w:r>
      <w:r w:rsidR="00302110" w:rsidRPr="000F12F4">
        <w:rPr>
          <w:rFonts w:asciiTheme="minorHAnsi" w:eastAsia="Symbol" w:hAnsiTheme="minorHAnsi" w:cstheme="minorHAnsi"/>
          <w:sz w:val="22"/>
          <w:szCs w:val="22"/>
        </w:rPr>
        <w:tab/>
      </w:r>
      <w:r w:rsidR="00302110" w:rsidRPr="000F12F4">
        <w:rPr>
          <w:rFonts w:asciiTheme="minorHAnsi" w:eastAsia="Symbol" w:hAnsiTheme="minorHAnsi" w:cstheme="minorHAnsi"/>
          <w:sz w:val="22"/>
          <w:szCs w:val="22"/>
        </w:rPr>
        <w:tab/>
      </w:r>
      <w:r w:rsidR="00302110" w:rsidRPr="000F12F4">
        <w:rPr>
          <w:rFonts w:asciiTheme="minorHAnsi" w:eastAsia="Symbol" w:hAnsiTheme="minorHAnsi" w:cstheme="minorHAnsi"/>
          <w:sz w:val="22"/>
          <w:szCs w:val="22"/>
        </w:rPr>
        <w:tab/>
      </w:r>
      <w:r w:rsidR="00302110" w:rsidRPr="000F12F4">
        <w:rPr>
          <w:rFonts w:asciiTheme="minorHAnsi" w:eastAsia="Symbol" w:hAnsiTheme="minorHAnsi" w:cstheme="minorHAnsi"/>
          <w:sz w:val="22"/>
          <w:szCs w:val="22"/>
        </w:rPr>
        <w:tab/>
      </w:r>
      <w:r w:rsidR="00302110" w:rsidRPr="000F12F4">
        <w:rPr>
          <w:rFonts w:asciiTheme="minorHAnsi" w:eastAsia="Symbol" w:hAnsiTheme="minorHAnsi" w:cstheme="minorHAnsi"/>
          <w:sz w:val="22"/>
          <w:szCs w:val="22"/>
        </w:rPr>
        <w:tab/>
      </w:r>
    </w:p>
    <w:p w:rsidR="008B3A96" w:rsidRPr="000F12F4" w:rsidRDefault="008B3A96" w:rsidP="007D4E62">
      <w:pPr>
        <w:spacing w:line="360" w:lineRule="auto"/>
        <w:jc w:val="both"/>
        <w:rPr>
          <w:rFonts w:asciiTheme="minorHAnsi" w:eastAsia="Symbol" w:hAnsiTheme="minorHAnsi" w:cstheme="minorHAnsi"/>
          <w:sz w:val="22"/>
          <w:szCs w:val="22"/>
        </w:rPr>
      </w:pPr>
    </w:p>
    <w:p w:rsidR="008B3A96" w:rsidRPr="000F12F4" w:rsidRDefault="008B3A96" w:rsidP="007D4E62">
      <w:pPr>
        <w:spacing w:line="360" w:lineRule="auto"/>
        <w:jc w:val="both"/>
        <w:rPr>
          <w:rFonts w:asciiTheme="minorHAnsi" w:eastAsia="Symbol" w:hAnsiTheme="minorHAnsi" w:cstheme="minorHAnsi"/>
          <w:sz w:val="22"/>
          <w:szCs w:val="22"/>
        </w:rPr>
      </w:pPr>
    </w:p>
    <w:p w:rsidR="008B3A96" w:rsidRPr="000F12F4" w:rsidRDefault="008B3A96" w:rsidP="007D4E62">
      <w:pPr>
        <w:spacing w:line="360" w:lineRule="auto"/>
        <w:jc w:val="both"/>
        <w:rPr>
          <w:rFonts w:asciiTheme="minorHAnsi" w:eastAsia="Symbol" w:hAnsiTheme="minorHAnsi" w:cstheme="minorHAnsi"/>
          <w:sz w:val="22"/>
          <w:szCs w:val="22"/>
        </w:rPr>
      </w:pPr>
    </w:p>
    <w:p w:rsidR="007D4E62" w:rsidRPr="000F12F4" w:rsidRDefault="007D4E62" w:rsidP="007D4E62">
      <w:pPr>
        <w:spacing w:line="360" w:lineRule="auto"/>
        <w:jc w:val="both"/>
        <w:rPr>
          <w:rFonts w:asciiTheme="minorHAnsi" w:eastAsia="Symbol" w:hAnsiTheme="minorHAnsi" w:cstheme="minorHAnsi"/>
          <w:sz w:val="22"/>
          <w:szCs w:val="22"/>
        </w:rPr>
      </w:pPr>
    </w:p>
    <w:p w:rsidR="00AF3A8F" w:rsidRPr="000F12F4" w:rsidRDefault="00AF3A8F" w:rsidP="007D4E62">
      <w:pPr>
        <w:spacing w:line="360" w:lineRule="auto"/>
        <w:jc w:val="both"/>
        <w:rPr>
          <w:rFonts w:asciiTheme="minorHAnsi" w:eastAsia="Symbol" w:hAnsiTheme="minorHAnsi" w:cstheme="minorHAnsi"/>
          <w:sz w:val="22"/>
          <w:szCs w:val="22"/>
        </w:rPr>
      </w:pPr>
    </w:p>
    <w:p w:rsidR="00FD3E09" w:rsidRPr="000F12F4" w:rsidRDefault="00FD3E09" w:rsidP="007D4E62">
      <w:pPr>
        <w:spacing w:line="360" w:lineRule="auto"/>
        <w:jc w:val="both"/>
        <w:rPr>
          <w:rFonts w:asciiTheme="minorHAnsi" w:eastAsia="Symbol" w:hAnsiTheme="minorHAnsi" w:cstheme="minorHAnsi"/>
          <w:sz w:val="22"/>
          <w:szCs w:val="22"/>
        </w:rPr>
      </w:pPr>
    </w:p>
    <w:p w:rsidR="00E6131A" w:rsidRPr="000F12F4" w:rsidRDefault="008A0C11" w:rsidP="007E102C">
      <w:pPr>
        <w:spacing w:line="276" w:lineRule="auto"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0F12F4">
        <w:rPr>
          <w:rFonts w:asciiTheme="minorHAnsi" w:eastAsia="Symbol" w:hAnsiTheme="minorHAnsi" w:cstheme="minorHAnsi"/>
          <w:sz w:val="22"/>
          <w:szCs w:val="22"/>
        </w:rPr>
        <w:t>I sottoscritti</w:t>
      </w:r>
      <w:r w:rsidR="00E6131A" w:rsidRPr="000F12F4">
        <w:rPr>
          <w:rFonts w:asciiTheme="minorHAnsi" w:eastAsia="Symbol" w:hAnsiTheme="minorHAnsi" w:cstheme="minorHAnsi"/>
          <w:sz w:val="22"/>
          <w:szCs w:val="22"/>
        </w:rPr>
        <w:t xml:space="preserve"> dichiara</w:t>
      </w:r>
      <w:r w:rsidRPr="000F12F4">
        <w:rPr>
          <w:rFonts w:asciiTheme="minorHAnsi" w:eastAsia="Symbol" w:hAnsiTheme="minorHAnsi" w:cstheme="minorHAnsi"/>
          <w:sz w:val="22"/>
          <w:szCs w:val="22"/>
        </w:rPr>
        <w:t>no</w:t>
      </w:r>
      <w:r w:rsidR="00E6131A" w:rsidRPr="000F12F4">
        <w:rPr>
          <w:rFonts w:asciiTheme="minorHAnsi" w:eastAsia="Symbol" w:hAnsiTheme="minorHAnsi" w:cstheme="minorHAnsi"/>
          <w:sz w:val="22"/>
          <w:szCs w:val="22"/>
        </w:rPr>
        <w:t xml:space="preserve"> che per le indicazioni cliniche sopra specificate, secondo la farmacopea ufficiale, </w:t>
      </w:r>
      <w:r w:rsidR="00E6131A" w:rsidRPr="000F12F4">
        <w:rPr>
          <w:rFonts w:asciiTheme="minorHAnsi" w:eastAsia="Symbol" w:hAnsiTheme="minorHAnsi" w:cstheme="minorHAnsi"/>
          <w:b/>
          <w:sz w:val="22"/>
          <w:szCs w:val="22"/>
        </w:rPr>
        <w:t>non sono disponibili farmaci alternativi equivalenti dal punto di vista clinico terapeutico o con effetto terapeutico comparabile</w:t>
      </w:r>
      <w:r w:rsidR="00E6131A" w:rsidRPr="000F12F4">
        <w:rPr>
          <w:rFonts w:asciiTheme="minorHAnsi" w:eastAsia="Symbol" w:hAnsiTheme="minorHAnsi" w:cstheme="minorHAnsi"/>
          <w:sz w:val="22"/>
          <w:szCs w:val="22"/>
        </w:rPr>
        <w:t xml:space="preserve"> (fatte salve le variabilità individuali dei singoli pazienti da trattare) e di essere a conoscenza delle possibili responsabilità di natura civile, penale, disciplinare ed amministrativo-contabile, in merito all'attestazione di informazioni false, inesatte od erronee e di essere informati che, ai sensi dell'art.76 DPR 28/12/2000, n.445 “</w:t>
      </w:r>
      <w:r w:rsidR="00E6131A" w:rsidRPr="000F12F4">
        <w:rPr>
          <w:rFonts w:asciiTheme="minorHAnsi" w:eastAsia="Symbol" w:hAnsiTheme="minorHAnsi" w:cstheme="minorHAnsi"/>
          <w:i/>
          <w:iCs/>
          <w:sz w:val="22"/>
          <w:szCs w:val="22"/>
        </w:rPr>
        <w:t>Chiunque rilascia dichiarazioni mendaci, forma atti falsi o ne fa uso nei casi previsti dal presente testo unico è punito ai sensi del codice penale e delle leggi speciali in materia. L'esibizione di un atto contenente dati non più rispondenti a verità equivale a d uso di atto falso</w:t>
      </w:r>
      <w:r w:rsidR="00E6131A" w:rsidRPr="000F12F4">
        <w:rPr>
          <w:rFonts w:asciiTheme="minorHAnsi" w:eastAsia="Symbol" w:hAnsiTheme="minorHAnsi" w:cstheme="minorHAnsi"/>
          <w:sz w:val="22"/>
          <w:szCs w:val="22"/>
        </w:rPr>
        <w:t>”</w:t>
      </w:r>
      <w:r w:rsidR="007D4018" w:rsidRPr="000F12F4">
        <w:rPr>
          <w:rFonts w:asciiTheme="minorHAnsi" w:eastAsia="Symbol" w:hAnsiTheme="minorHAnsi" w:cstheme="minorHAnsi"/>
          <w:sz w:val="22"/>
          <w:szCs w:val="22"/>
        </w:rPr>
        <w:t>.</w:t>
      </w:r>
    </w:p>
    <w:p w:rsidR="007D4018" w:rsidRPr="000F12F4" w:rsidRDefault="007D4018">
      <w:pPr>
        <w:rPr>
          <w:rFonts w:asciiTheme="minorHAnsi" w:eastAsia="Symbol" w:hAnsiTheme="minorHAnsi" w:cstheme="minorHAnsi"/>
          <w:sz w:val="22"/>
          <w:szCs w:val="22"/>
        </w:rPr>
      </w:pPr>
    </w:p>
    <w:p w:rsidR="00057595" w:rsidRPr="000F12F4" w:rsidRDefault="00057595">
      <w:pPr>
        <w:rPr>
          <w:rFonts w:asciiTheme="minorHAnsi" w:eastAsia="Symbol" w:hAnsiTheme="minorHAnsi" w:cstheme="minorHAnsi"/>
          <w:sz w:val="22"/>
          <w:szCs w:val="22"/>
        </w:rPr>
      </w:pPr>
    </w:p>
    <w:p w:rsidR="00C969C7" w:rsidRPr="000A1637" w:rsidRDefault="00C969C7" w:rsidP="00C969C7">
      <w:pPr>
        <w:jc w:val="both"/>
        <w:rPr>
          <w:rFonts w:ascii="Calibri" w:eastAsia="Symbol" w:hAnsi="Calibri" w:cs="Calibri"/>
          <w:sz w:val="22"/>
          <w:szCs w:val="22"/>
          <w:u w:val="single"/>
        </w:rPr>
      </w:pPr>
      <w:r w:rsidRPr="000A1637">
        <w:rPr>
          <w:rFonts w:ascii="Calibri" w:eastAsia="Symbol" w:hAnsi="Calibri" w:cs="Calibri"/>
          <w:sz w:val="22"/>
          <w:szCs w:val="22"/>
        </w:rPr>
        <w:t>Data  _</w:t>
      </w:r>
      <w:r w:rsidRPr="000A1637">
        <w:rPr>
          <w:rFonts w:ascii="Calibri" w:eastAsia="Symbol" w:hAnsi="Calibri" w:cs="Calibri"/>
          <w:sz w:val="22"/>
          <w:szCs w:val="22"/>
          <w:u w:val="single"/>
        </w:rPr>
        <w:tab/>
      </w:r>
      <w:r w:rsidRPr="000A1637">
        <w:rPr>
          <w:rFonts w:ascii="Calibri" w:eastAsia="Symbol" w:hAnsi="Calibri" w:cs="Calibri"/>
          <w:sz w:val="22"/>
          <w:szCs w:val="22"/>
          <w:u w:val="single"/>
        </w:rPr>
        <w:tab/>
        <w:t>___</w:t>
      </w:r>
      <w:r w:rsidRPr="000A1637">
        <w:rPr>
          <w:rFonts w:ascii="Calibri" w:eastAsia="Symbol" w:hAnsi="Calibri" w:cs="Calibri"/>
          <w:sz w:val="22"/>
          <w:szCs w:val="22"/>
          <w:u w:val="single"/>
        </w:rPr>
        <w:tab/>
        <w:t>_______</w:t>
      </w:r>
    </w:p>
    <w:p w:rsidR="00C969C7" w:rsidRPr="000A1637" w:rsidRDefault="00C969C7" w:rsidP="00C969C7">
      <w:pPr>
        <w:jc w:val="both"/>
        <w:rPr>
          <w:rFonts w:ascii="Calibri" w:eastAsia="Symbol" w:hAnsi="Calibri" w:cs="Calibri"/>
          <w:sz w:val="22"/>
          <w:szCs w:val="22"/>
        </w:rPr>
      </w:pPr>
    </w:p>
    <w:p w:rsidR="00C969C7" w:rsidRPr="000A1637" w:rsidRDefault="00C969C7" w:rsidP="00C969C7">
      <w:pPr>
        <w:jc w:val="both"/>
        <w:rPr>
          <w:rFonts w:ascii="Calibri" w:eastAsia="Symbol" w:hAnsi="Calibri" w:cs="Calibri"/>
          <w:sz w:val="22"/>
          <w:szCs w:val="22"/>
        </w:rPr>
      </w:pPr>
    </w:p>
    <w:p w:rsidR="00C969C7" w:rsidRDefault="00C969C7" w:rsidP="00C969C7">
      <w:pPr>
        <w:ind w:left="284" w:right="282" w:hanging="284"/>
        <w:jc w:val="both"/>
        <w:rPr>
          <w:rFonts w:ascii="Calibri" w:eastAsia="Symbol" w:hAnsi="Calibri" w:cs="Calibri"/>
          <w:sz w:val="22"/>
          <w:szCs w:val="22"/>
        </w:rPr>
      </w:pPr>
      <w:r w:rsidRPr="000A1637">
        <w:rPr>
          <w:rFonts w:ascii="Calibri" w:eastAsia="Symbol" w:hAnsi="Calibri" w:cs="Calibri"/>
          <w:sz w:val="22"/>
          <w:szCs w:val="22"/>
        </w:rPr>
        <w:t>Letto, confermato e sottoscritto (</w:t>
      </w:r>
      <w:r>
        <w:rPr>
          <w:rFonts w:ascii="Calibri" w:eastAsia="Symbol" w:hAnsi="Calibri" w:cs="Calibri"/>
          <w:sz w:val="22"/>
          <w:szCs w:val="22"/>
        </w:rPr>
        <w:t xml:space="preserve">timbro e </w:t>
      </w:r>
      <w:r w:rsidRPr="000A1637">
        <w:rPr>
          <w:rFonts w:ascii="Calibri" w:eastAsia="Symbol" w:hAnsi="Calibri" w:cs="Calibri"/>
          <w:sz w:val="22"/>
          <w:szCs w:val="22"/>
        </w:rPr>
        <w:t>firma leggibile)</w:t>
      </w:r>
    </w:p>
    <w:p w:rsidR="00C969C7" w:rsidRPr="000A1637" w:rsidRDefault="00C969C7" w:rsidP="00C969C7">
      <w:pPr>
        <w:ind w:left="284" w:right="282" w:hanging="284"/>
        <w:jc w:val="both"/>
        <w:rPr>
          <w:rFonts w:ascii="Calibri" w:eastAsia="Symbol" w:hAnsi="Calibri" w:cs="Calibri"/>
          <w:sz w:val="22"/>
          <w:szCs w:val="22"/>
        </w:rPr>
      </w:pPr>
    </w:p>
    <w:p w:rsidR="00C969C7" w:rsidRPr="000A1637" w:rsidRDefault="00C969C7" w:rsidP="00C969C7">
      <w:pPr>
        <w:jc w:val="both"/>
        <w:rPr>
          <w:rFonts w:ascii="Calibri" w:eastAsia="Symbol" w:hAnsi="Calibri" w:cs="Calibri"/>
          <w:sz w:val="22"/>
          <w:szCs w:val="22"/>
        </w:rPr>
      </w:pPr>
    </w:p>
    <w:p w:rsidR="00C969C7" w:rsidRPr="000A1637" w:rsidRDefault="00C969C7" w:rsidP="00C969C7">
      <w:pPr>
        <w:spacing w:line="276" w:lineRule="auto"/>
        <w:jc w:val="both"/>
        <w:rPr>
          <w:rFonts w:ascii="Calibri" w:eastAsia="Symbol" w:hAnsi="Calibri" w:cs="Calibri"/>
          <w:sz w:val="22"/>
          <w:szCs w:val="22"/>
        </w:rPr>
      </w:pPr>
      <w:r w:rsidRPr="000A1637">
        <w:rPr>
          <w:rFonts w:ascii="Calibri" w:eastAsia="Symbol" w:hAnsi="Calibri" w:cs="Calibri"/>
          <w:sz w:val="22"/>
          <w:szCs w:val="22"/>
        </w:rPr>
        <w:t>Il Dirigente richiedente  _______________________________________________________________</w:t>
      </w:r>
    </w:p>
    <w:p w:rsidR="00C969C7" w:rsidRDefault="00C969C7" w:rsidP="00C969C7">
      <w:pPr>
        <w:spacing w:line="276" w:lineRule="auto"/>
        <w:jc w:val="both"/>
        <w:rPr>
          <w:rFonts w:ascii="Calibri" w:eastAsia="Symbol" w:hAnsi="Calibri" w:cs="Calibri"/>
          <w:sz w:val="22"/>
          <w:szCs w:val="22"/>
        </w:rPr>
      </w:pPr>
    </w:p>
    <w:p w:rsidR="00C969C7" w:rsidRPr="000A1637" w:rsidRDefault="00C969C7" w:rsidP="00C969C7">
      <w:pPr>
        <w:spacing w:line="276" w:lineRule="auto"/>
        <w:jc w:val="both"/>
        <w:rPr>
          <w:rFonts w:ascii="Calibri" w:eastAsia="Symbol" w:hAnsi="Calibri" w:cs="Calibri"/>
          <w:sz w:val="22"/>
          <w:szCs w:val="22"/>
        </w:rPr>
      </w:pPr>
    </w:p>
    <w:p w:rsidR="00C969C7" w:rsidRPr="000A1637" w:rsidRDefault="00C969C7" w:rsidP="00C969C7">
      <w:pPr>
        <w:spacing w:line="276" w:lineRule="auto"/>
        <w:jc w:val="both"/>
        <w:rPr>
          <w:rFonts w:ascii="Calibri" w:eastAsia="Symbol" w:hAnsi="Calibri" w:cs="Calibri"/>
          <w:sz w:val="22"/>
          <w:szCs w:val="22"/>
        </w:rPr>
      </w:pPr>
      <w:r w:rsidRPr="000A1637">
        <w:rPr>
          <w:rFonts w:ascii="Calibri" w:eastAsia="Symbol" w:hAnsi="Calibri" w:cs="Calibri"/>
          <w:sz w:val="22"/>
          <w:szCs w:val="22"/>
        </w:rPr>
        <w:t>Il Direttore della Struttura interessata  ____________________________________________________</w:t>
      </w:r>
    </w:p>
    <w:p w:rsidR="00C969C7" w:rsidRDefault="00C969C7" w:rsidP="00C969C7">
      <w:pPr>
        <w:spacing w:line="276" w:lineRule="auto"/>
        <w:jc w:val="both"/>
        <w:rPr>
          <w:rFonts w:ascii="Calibri" w:eastAsia="Symbol" w:hAnsi="Calibri" w:cs="Calibri"/>
          <w:sz w:val="22"/>
          <w:szCs w:val="22"/>
        </w:rPr>
      </w:pPr>
    </w:p>
    <w:p w:rsidR="00C969C7" w:rsidRPr="000A1637" w:rsidRDefault="00C969C7" w:rsidP="00C969C7">
      <w:pPr>
        <w:spacing w:line="276" w:lineRule="auto"/>
        <w:jc w:val="both"/>
        <w:rPr>
          <w:rFonts w:ascii="Calibri" w:eastAsia="Symbol" w:hAnsi="Calibri" w:cs="Calibri"/>
          <w:sz w:val="22"/>
          <w:szCs w:val="22"/>
        </w:rPr>
      </w:pPr>
    </w:p>
    <w:p w:rsidR="00C969C7" w:rsidRPr="000A1637" w:rsidRDefault="00C969C7" w:rsidP="00C969C7">
      <w:pPr>
        <w:spacing w:line="276" w:lineRule="auto"/>
        <w:jc w:val="both"/>
        <w:rPr>
          <w:rFonts w:ascii="Calibri" w:eastAsia="Symbol" w:hAnsi="Calibri" w:cs="Calibri"/>
          <w:sz w:val="22"/>
          <w:szCs w:val="22"/>
        </w:rPr>
      </w:pPr>
      <w:r w:rsidRPr="000A1637">
        <w:rPr>
          <w:rFonts w:ascii="Calibri" w:eastAsia="Symbol" w:hAnsi="Calibri" w:cs="Calibri"/>
          <w:sz w:val="22"/>
          <w:szCs w:val="22"/>
        </w:rPr>
        <w:t>Il Direttore del Dipartimento cui afferisce la Struttura  ________________________________________</w:t>
      </w:r>
    </w:p>
    <w:p w:rsidR="008B3A96" w:rsidRPr="000F12F4" w:rsidRDefault="008B3A96" w:rsidP="008B3A96">
      <w:pPr>
        <w:rPr>
          <w:rFonts w:asciiTheme="minorHAnsi" w:eastAsia="Symbol" w:hAnsiTheme="minorHAnsi" w:cstheme="minorHAnsi"/>
          <w:sz w:val="22"/>
          <w:szCs w:val="22"/>
        </w:rPr>
      </w:pPr>
      <w:bookmarkStart w:id="1" w:name="_GoBack"/>
      <w:bookmarkEnd w:id="1"/>
    </w:p>
    <w:p w:rsidR="008B3A96" w:rsidRPr="000F12F4" w:rsidRDefault="008B3A96" w:rsidP="008B3A96">
      <w:pPr>
        <w:jc w:val="both"/>
        <w:rPr>
          <w:rFonts w:asciiTheme="minorHAnsi" w:eastAsia="Symbol" w:hAnsiTheme="minorHAnsi" w:cstheme="minorHAnsi"/>
          <w:sz w:val="22"/>
          <w:szCs w:val="22"/>
        </w:rPr>
      </w:pPr>
    </w:p>
    <w:p w:rsidR="00A52454" w:rsidRPr="000F12F4" w:rsidRDefault="00A52454">
      <w:pPr>
        <w:rPr>
          <w:rFonts w:asciiTheme="minorHAnsi" w:eastAsia="Symbol" w:hAnsiTheme="minorHAnsi" w:cstheme="minorHAnsi"/>
          <w:sz w:val="22"/>
          <w:szCs w:val="22"/>
        </w:rPr>
      </w:pPr>
    </w:p>
    <w:sectPr w:rsidR="00A52454" w:rsidRPr="000F12F4">
      <w:headerReference w:type="default" r:id="rId8"/>
      <w:pgSz w:w="11906" w:h="16838"/>
      <w:pgMar w:top="1134" w:right="1134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0F1A" w:rsidRDefault="00D80F1A">
      <w:r>
        <w:separator/>
      </w:r>
    </w:p>
  </w:endnote>
  <w:endnote w:type="continuationSeparator" w:id="0">
    <w:p w:rsidR="00D80F1A" w:rsidRDefault="00D80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0F1A" w:rsidRDefault="00D80F1A">
      <w:r>
        <w:separator/>
      </w:r>
    </w:p>
  </w:footnote>
  <w:footnote w:type="continuationSeparator" w:id="0">
    <w:p w:rsidR="00D80F1A" w:rsidRDefault="00D80F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94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339"/>
      <w:gridCol w:w="5103"/>
      <w:gridCol w:w="1560"/>
      <w:gridCol w:w="992"/>
    </w:tblGrid>
    <w:tr w:rsidR="000F12F4" w:rsidRPr="00766273" w:rsidTr="00FB63FF">
      <w:trPr>
        <w:cantSplit/>
      </w:trPr>
      <w:tc>
        <w:tcPr>
          <w:tcW w:w="2339" w:type="dxa"/>
          <w:vMerge w:val="restart"/>
          <w:tcBorders>
            <w:top w:val="single" w:sz="6" w:space="0" w:color="000000"/>
            <w:left w:val="single" w:sz="6" w:space="0" w:color="000000"/>
          </w:tcBorders>
        </w:tcPr>
        <w:p w:rsidR="000F12F4" w:rsidRPr="005074C3" w:rsidRDefault="000F12F4" w:rsidP="00FB63FF">
          <w:pPr>
            <w:pStyle w:val="CREMA"/>
            <w:tabs>
              <w:tab w:val="clear" w:pos="4819"/>
            </w:tabs>
            <w:ind w:left="0" w:firstLine="0"/>
            <w:jc w:val="left"/>
            <w:rPr>
              <w:caps/>
              <w:szCs w:val="22"/>
            </w:rPr>
          </w:pPr>
          <w:r>
            <w:rPr>
              <w:caps/>
              <w:noProof/>
              <w:szCs w:val="22"/>
              <w:lang w:eastAsia="it-IT"/>
            </w:rPr>
            <w:drawing>
              <wp:inline distT="0" distB="0" distL="0" distR="0">
                <wp:extent cx="1390650" cy="1457325"/>
                <wp:effectExtent l="0" t="0" r="0" b="9525"/>
                <wp:docPr id="3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90650" cy="145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Merge w:val="restart"/>
          <w:tcBorders>
            <w:top w:val="single" w:sz="6" w:space="0" w:color="000000"/>
            <w:left w:val="single" w:sz="6" w:space="0" w:color="000000"/>
          </w:tcBorders>
          <w:vAlign w:val="center"/>
        </w:tcPr>
        <w:p w:rsidR="000F12F4" w:rsidRPr="00055718" w:rsidRDefault="000F12F4" w:rsidP="00FB63FF">
          <w:pPr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  <w:r w:rsidRPr="00055718">
            <w:rPr>
              <w:rFonts w:ascii="Arial" w:hAnsi="Arial" w:cs="Arial"/>
              <w:b/>
              <w:bCs/>
              <w:sz w:val="22"/>
              <w:szCs w:val="22"/>
            </w:rPr>
            <w:t>MODELLO</w:t>
          </w:r>
        </w:p>
        <w:p w:rsidR="000F12F4" w:rsidRPr="00055718" w:rsidRDefault="000F12F4" w:rsidP="00FB63FF">
          <w:pPr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</w:p>
        <w:p w:rsidR="000F12F4" w:rsidRPr="00055718" w:rsidRDefault="000F12F4" w:rsidP="00FB63FF">
          <w:pPr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  <w:r w:rsidRPr="00055718">
            <w:rPr>
              <w:rFonts w:ascii="Arial" w:hAnsi="Arial" w:cs="Arial"/>
              <w:b/>
              <w:bCs/>
              <w:sz w:val="22"/>
              <w:szCs w:val="22"/>
            </w:rPr>
            <w:t xml:space="preserve">RICHIESTA ACQUISIZIONE </w:t>
          </w:r>
        </w:p>
        <w:p w:rsidR="000F12F4" w:rsidRPr="00BC4CA6" w:rsidRDefault="000F12F4" w:rsidP="00FB63FF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055718">
            <w:rPr>
              <w:rFonts w:ascii="Arial" w:hAnsi="Arial" w:cs="Arial"/>
              <w:b/>
              <w:bCs/>
              <w:sz w:val="22"/>
              <w:szCs w:val="22"/>
            </w:rPr>
            <w:t xml:space="preserve">FARMACO INFUNGIBILE </w:t>
          </w:r>
          <w:r w:rsidRPr="00177F21">
            <w:rPr>
              <w:rFonts w:ascii="Arial" w:hAnsi="Arial" w:cs="Arial"/>
              <w:b/>
              <w:bCs/>
              <w:sz w:val="22"/>
              <w:szCs w:val="22"/>
            </w:rPr>
            <w:t>E/O ESCLUSIVO</w:t>
          </w:r>
        </w:p>
      </w:tc>
      <w:tc>
        <w:tcPr>
          <w:tcW w:w="1560" w:type="dxa"/>
          <w:tcBorders>
            <w:top w:val="single" w:sz="6" w:space="0" w:color="000000"/>
            <w:left w:val="single" w:sz="6" w:space="0" w:color="000000"/>
            <w:bottom w:val="single" w:sz="6" w:space="0" w:color="000000"/>
          </w:tcBorders>
        </w:tcPr>
        <w:p w:rsidR="000F12F4" w:rsidRPr="005074C3" w:rsidRDefault="000F12F4" w:rsidP="00FB63FF">
          <w:pPr>
            <w:pStyle w:val="CREMA"/>
            <w:jc w:val="left"/>
            <w:rPr>
              <w:szCs w:val="22"/>
            </w:rPr>
          </w:pPr>
          <w:proofErr w:type="spellStart"/>
          <w:r>
            <w:rPr>
              <w:szCs w:val="22"/>
            </w:rPr>
            <w:t>Mod</w:t>
          </w:r>
          <w:proofErr w:type="spellEnd"/>
          <w:r>
            <w:rPr>
              <w:szCs w:val="22"/>
            </w:rPr>
            <w:t>. 1</w:t>
          </w:r>
        </w:p>
      </w:tc>
      <w:tc>
        <w:tcPr>
          <w:tcW w:w="992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</w:tcPr>
        <w:p w:rsidR="000F12F4" w:rsidRPr="005074C3" w:rsidRDefault="000F12F4" w:rsidP="00FB63FF">
          <w:pPr>
            <w:pStyle w:val="CREMA"/>
            <w:jc w:val="left"/>
            <w:rPr>
              <w:szCs w:val="22"/>
            </w:rPr>
          </w:pPr>
        </w:p>
      </w:tc>
    </w:tr>
    <w:tr w:rsidR="000F12F4" w:rsidRPr="00766273" w:rsidTr="00FB63FF">
      <w:trPr>
        <w:cantSplit/>
      </w:trPr>
      <w:tc>
        <w:tcPr>
          <w:tcW w:w="2339" w:type="dxa"/>
          <w:vMerge/>
          <w:tcBorders>
            <w:left w:val="single" w:sz="6" w:space="0" w:color="000000"/>
          </w:tcBorders>
        </w:tcPr>
        <w:p w:rsidR="000F12F4" w:rsidRPr="005074C3" w:rsidRDefault="000F12F4" w:rsidP="00FB63FF">
          <w:pPr>
            <w:pStyle w:val="CREMA"/>
            <w:snapToGrid w:val="0"/>
            <w:rPr>
              <w:szCs w:val="22"/>
            </w:rPr>
          </w:pPr>
        </w:p>
      </w:tc>
      <w:tc>
        <w:tcPr>
          <w:tcW w:w="5103" w:type="dxa"/>
          <w:vMerge/>
          <w:tcBorders>
            <w:left w:val="single" w:sz="6" w:space="0" w:color="000000"/>
          </w:tcBorders>
        </w:tcPr>
        <w:p w:rsidR="000F12F4" w:rsidRPr="005074C3" w:rsidRDefault="000F12F4" w:rsidP="00FB63FF">
          <w:pPr>
            <w:pStyle w:val="CREMA"/>
            <w:snapToGrid w:val="0"/>
            <w:rPr>
              <w:caps/>
              <w:szCs w:val="22"/>
            </w:rPr>
          </w:pPr>
        </w:p>
      </w:tc>
      <w:tc>
        <w:tcPr>
          <w:tcW w:w="1560" w:type="dxa"/>
          <w:tcBorders>
            <w:top w:val="single" w:sz="6" w:space="0" w:color="000000"/>
            <w:left w:val="single" w:sz="6" w:space="0" w:color="000000"/>
          </w:tcBorders>
        </w:tcPr>
        <w:p w:rsidR="000F12F4" w:rsidRPr="005074C3" w:rsidRDefault="000F12F4" w:rsidP="00FB63FF">
          <w:pPr>
            <w:pStyle w:val="CREMA"/>
            <w:jc w:val="left"/>
            <w:rPr>
              <w:szCs w:val="22"/>
            </w:rPr>
          </w:pPr>
        </w:p>
      </w:tc>
      <w:tc>
        <w:tcPr>
          <w:tcW w:w="992" w:type="dxa"/>
          <w:tcBorders>
            <w:top w:val="single" w:sz="6" w:space="0" w:color="000000"/>
            <w:left w:val="single" w:sz="6" w:space="0" w:color="000000"/>
            <w:right w:val="single" w:sz="6" w:space="0" w:color="000000"/>
          </w:tcBorders>
        </w:tcPr>
        <w:p w:rsidR="000F12F4" w:rsidRPr="005074C3" w:rsidRDefault="000F12F4" w:rsidP="00FB63FF">
          <w:pPr>
            <w:pStyle w:val="CREMA"/>
            <w:snapToGrid w:val="0"/>
            <w:jc w:val="left"/>
            <w:rPr>
              <w:szCs w:val="22"/>
            </w:rPr>
          </w:pPr>
        </w:p>
      </w:tc>
    </w:tr>
    <w:tr w:rsidR="000F12F4" w:rsidRPr="00766273" w:rsidTr="00FB63FF">
      <w:trPr>
        <w:cantSplit/>
        <w:trHeight w:val="1101"/>
      </w:trPr>
      <w:tc>
        <w:tcPr>
          <w:tcW w:w="2339" w:type="dxa"/>
          <w:vMerge/>
          <w:tcBorders>
            <w:left w:val="single" w:sz="6" w:space="0" w:color="000000"/>
            <w:bottom w:val="single" w:sz="6" w:space="0" w:color="000000"/>
          </w:tcBorders>
        </w:tcPr>
        <w:p w:rsidR="000F12F4" w:rsidRPr="005074C3" w:rsidRDefault="000F12F4" w:rsidP="00FB63FF">
          <w:pPr>
            <w:pStyle w:val="CREMA"/>
            <w:snapToGrid w:val="0"/>
            <w:rPr>
              <w:szCs w:val="22"/>
            </w:rPr>
          </w:pPr>
        </w:p>
      </w:tc>
      <w:tc>
        <w:tcPr>
          <w:tcW w:w="5103" w:type="dxa"/>
          <w:vMerge/>
          <w:tcBorders>
            <w:left w:val="single" w:sz="6" w:space="0" w:color="000000"/>
            <w:bottom w:val="single" w:sz="6" w:space="0" w:color="000000"/>
          </w:tcBorders>
        </w:tcPr>
        <w:p w:rsidR="000F12F4" w:rsidRPr="005074C3" w:rsidRDefault="000F12F4" w:rsidP="00FB63FF">
          <w:pPr>
            <w:pStyle w:val="CREMA"/>
            <w:snapToGrid w:val="0"/>
            <w:rPr>
              <w:szCs w:val="22"/>
            </w:rPr>
          </w:pPr>
        </w:p>
      </w:tc>
      <w:tc>
        <w:tcPr>
          <w:tcW w:w="1560" w:type="dxa"/>
          <w:tcBorders>
            <w:left w:val="single" w:sz="6" w:space="0" w:color="000000"/>
            <w:bottom w:val="single" w:sz="6" w:space="0" w:color="000000"/>
          </w:tcBorders>
          <w:vAlign w:val="bottom"/>
        </w:tcPr>
        <w:p w:rsidR="000F12F4" w:rsidRPr="005074C3" w:rsidRDefault="000F12F4" w:rsidP="00FB63FF">
          <w:pPr>
            <w:pStyle w:val="CREMA"/>
            <w:jc w:val="left"/>
            <w:rPr>
              <w:szCs w:val="22"/>
            </w:rPr>
          </w:pPr>
          <w:r w:rsidRPr="005074C3">
            <w:rPr>
              <w:szCs w:val="22"/>
            </w:rPr>
            <w:t xml:space="preserve">pag. </w:t>
          </w:r>
          <w:r w:rsidRPr="005074C3">
            <w:rPr>
              <w:szCs w:val="22"/>
            </w:rPr>
            <w:fldChar w:fldCharType="begin"/>
          </w:r>
          <w:r w:rsidRPr="005074C3">
            <w:rPr>
              <w:szCs w:val="22"/>
            </w:rPr>
            <w:instrText xml:space="preserve"> PAGE </w:instrText>
          </w:r>
          <w:r w:rsidRPr="005074C3">
            <w:rPr>
              <w:szCs w:val="22"/>
            </w:rPr>
            <w:fldChar w:fldCharType="separate"/>
          </w:r>
          <w:r w:rsidR="00C969C7">
            <w:rPr>
              <w:noProof/>
              <w:szCs w:val="22"/>
            </w:rPr>
            <w:t>2</w:t>
          </w:r>
          <w:r w:rsidRPr="005074C3">
            <w:rPr>
              <w:szCs w:val="22"/>
            </w:rPr>
            <w:fldChar w:fldCharType="end"/>
          </w:r>
        </w:p>
      </w:tc>
      <w:tc>
        <w:tcPr>
          <w:tcW w:w="992" w:type="dxa"/>
          <w:tcBorders>
            <w:left w:val="single" w:sz="6" w:space="0" w:color="000000"/>
            <w:bottom w:val="single" w:sz="6" w:space="0" w:color="000000"/>
            <w:right w:val="single" w:sz="6" w:space="0" w:color="000000"/>
          </w:tcBorders>
          <w:vAlign w:val="bottom"/>
        </w:tcPr>
        <w:p w:rsidR="000F12F4" w:rsidRPr="005074C3" w:rsidRDefault="000F12F4" w:rsidP="00FB63FF">
          <w:pPr>
            <w:pStyle w:val="CREMA"/>
            <w:jc w:val="left"/>
            <w:rPr>
              <w:szCs w:val="22"/>
            </w:rPr>
          </w:pPr>
          <w:r w:rsidRPr="005074C3">
            <w:rPr>
              <w:szCs w:val="22"/>
            </w:rPr>
            <w:t xml:space="preserve">di: </w:t>
          </w:r>
          <w:r>
            <w:rPr>
              <w:rStyle w:val="Numeropagina"/>
              <w:szCs w:val="22"/>
            </w:rPr>
            <w:t>2</w:t>
          </w:r>
        </w:p>
      </w:tc>
    </w:tr>
  </w:tbl>
  <w:p w:rsidR="007D4018" w:rsidRDefault="007D401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4"/>
    <w:lvl w:ilvl="0">
      <w:numFmt w:val="bullet"/>
      <w:lvlText w:val="-"/>
      <w:lvlJc w:val="left"/>
      <w:pPr>
        <w:tabs>
          <w:tab w:val="num" w:pos="0"/>
        </w:tabs>
        <w:ind w:left="1494" w:hanging="360"/>
      </w:pPr>
      <w:rPr>
        <w:rFonts w:ascii="Times New Roman" w:hAnsi="Times New Roman" w:cs="Times New Roman" w:hint="default"/>
        <w:i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728"/>
    <w:rsid w:val="000359DA"/>
    <w:rsid w:val="00044B35"/>
    <w:rsid w:val="00055718"/>
    <w:rsid w:val="00057595"/>
    <w:rsid w:val="000F12F4"/>
    <w:rsid w:val="00121E6A"/>
    <w:rsid w:val="00161183"/>
    <w:rsid w:val="00177F21"/>
    <w:rsid w:val="00186E6A"/>
    <w:rsid w:val="001A5C40"/>
    <w:rsid w:val="0026768B"/>
    <w:rsid w:val="002D0B7B"/>
    <w:rsid w:val="00302110"/>
    <w:rsid w:val="00370CF8"/>
    <w:rsid w:val="00385723"/>
    <w:rsid w:val="00395071"/>
    <w:rsid w:val="003C0259"/>
    <w:rsid w:val="0040431B"/>
    <w:rsid w:val="004230BC"/>
    <w:rsid w:val="0044356D"/>
    <w:rsid w:val="004B0B11"/>
    <w:rsid w:val="004D3B2B"/>
    <w:rsid w:val="00524EDB"/>
    <w:rsid w:val="0067176B"/>
    <w:rsid w:val="006D7E75"/>
    <w:rsid w:val="00715A47"/>
    <w:rsid w:val="00752F94"/>
    <w:rsid w:val="007D4018"/>
    <w:rsid w:val="007D4E62"/>
    <w:rsid w:val="007E102C"/>
    <w:rsid w:val="008A0C11"/>
    <w:rsid w:val="008A3EFB"/>
    <w:rsid w:val="008B3A96"/>
    <w:rsid w:val="008E1A43"/>
    <w:rsid w:val="0094103B"/>
    <w:rsid w:val="009B75A0"/>
    <w:rsid w:val="009C6256"/>
    <w:rsid w:val="009F6402"/>
    <w:rsid w:val="00A05B8C"/>
    <w:rsid w:val="00A13102"/>
    <w:rsid w:val="00A52454"/>
    <w:rsid w:val="00AB4CD7"/>
    <w:rsid w:val="00AF3A8F"/>
    <w:rsid w:val="00BB58EE"/>
    <w:rsid w:val="00BC0728"/>
    <w:rsid w:val="00BF13FE"/>
    <w:rsid w:val="00C71E66"/>
    <w:rsid w:val="00C865A3"/>
    <w:rsid w:val="00C95EC8"/>
    <w:rsid w:val="00C969C7"/>
    <w:rsid w:val="00CB3453"/>
    <w:rsid w:val="00D03554"/>
    <w:rsid w:val="00D80F1A"/>
    <w:rsid w:val="00DB3532"/>
    <w:rsid w:val="00DF4280"/>
    <w:rsid w:val="00DF57EE"/>
    <w:rsid w:val="00E3445A"/>
    <w:rsid w:val="00E6131A"/>
    <w:rsid w:val="00E90093"/>
    <w:rsid w:val="00EB6CF9"/>
    <w:rsid w:val="00EB7219"/>
    <w:rsid w:val="00F52895"/>
    <w:rsid w:val="00F74C9F"/>
    <w:rsid w:val="00FD3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D4018"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Titolo1">
    <w:name w:val="heading 1"/>
    <w:basedOn w:val="Titolo10"/>
    <w:next w:val="Corpotesto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Titolo2">
    <w:name w:val="heading 2"/>
    <w:basedOn w:val="Titolo10"/>
    <w:next w:val="Corpotesto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Titolo3">
    <w:name w:val="heading 3"/>
    <w:basedOn w:val="Titolo10"/>
    <w:next w:val="Corpotesto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0">
    <w:name w:val="WW8Num3z0"/>
    <w:rPr>
      <w:rFonts w:ascii="Times New Roman" w:eastAsia="SimSun" w:hAnsi="Times New Roman" w:cs="Times New Roman" w:hint="default"/>
      <w:i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4z0">
    <w:name w:val="WW8Num4z0"/>
    <w:rPr>
      <w:rFonts w:ascii="Times New Roman" w:eastAsia="SimSun" w:hAnsi="Times New Roman" w:cs="Times New Roman" w:hint="default"/>
      <w:i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TestofumettoCarattere">
    <w:name w:val="Testo fumetto Carattere"/>
    <w:rPr>
      <w:rFonts w:ascii="Segoe UI" w:eastAsia="SimSun" w:hAnsi="Segoe UI" w:cs="Mangal"/>
      <w:kern w:val="1"/>
      <w:sz w:val="18"/>
      <w:szCs w:val="16"/>
      <w:lang w:bidi="hi-IN"/>
    </w:rPr>
  </w:style>
  <w:style w:type="paragraph" w:customStyle="1" w:styleId="Titolo10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i/>
      <w:i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Paragrafoelenco">
    <w:name w:val="List Paragraph"/>
    <w:basedOn w:val="Normale"/>
    <w:qFormat/>
    <w:pPr>
      <w:ind w:left="708"/>
    </w:pPr>
    <w:rPr>
      <w:szCs w:val="21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6"/>
    </w:r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customStyle="1" w:styleId="Quotations">
    <w:name w:val="Quotations"/>
    <w:basedOn w:val="Normale"/>
    <w:pPr>
      <w:spacing w:after="283"/>
      <w:ind w:left="567" w:right="567"/>
    </w:pPr>
  </w:style>
  <w:style w:type="paragraph" w:styleId="Titolo">
    <w:name w:val="Title"/>
    <w:basedOn w:val="Titolo10"/>
    <w:next w:val="Corpotesto"/>
    <w:qFormat/>
    <w:pPr>
      <w:jc w:val="center"/>
    </w:pPr>
    <w:rPr>
      <w:b/>
      <w:bCs/>
      <w:sz w:val="56"/>
      <w:szCs w:val="56"/>
    </w:rPr>
  </w:style>
  <w:style w:type="paragraph" w:styleId="Sottotitolo">
    <w:name w:val="Subtitle"/>
    <w:basedOn w:val="Titolo10"/>
    <w:next w:val="Corpotesto"/>
    <w:qFormat/>
    <w:pPr>
      <w:spacing w:before="60"/>
      <w:jc w:val="center"/>
    </w:pPr>
    <w:rPr>
      <w:sz w:val="36"/>
      <w:szCs w:val="36"/>
    </w:rPr>
  </w:style>
  <w:style w:type="paragraph" w:styleId="Intestazione">
    <w:name w:val="header"/>
    <w:basedOn w:val="Normale"/>
    <w:rsid w:val="007D4018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7D4018"/>
    <w:pPr>
      <w:tabs>
        <w:tab w:val="center" w:pos="4819"/>
        <w:tab w:val="right" w:pos="9638"/>
      </w:tabs>
    </w:pPr>
  </w:style>
  <w:style w:type="character" w:styleId="Numeropagina">
    <w:name w:val="page number"/>
    <w:rsid w:val="007D4018"/>
    <w:rPr>
      <w:rFonts w:ascii="Verdana" w:hAnsi="Verdana"/>
    </w:rPr>
  </w:style>
  <w:style w:type="paragraph" w:customStyle="1" w:styleId="CREMA">
    <w:name w:val="CREMA"/>
    <w:basedOn w:val="Intestazione"/>
    <w:rsid w:val="007D4018"/>
    <w:pPr>
      <w:tabs>
        <w:tab w:val="clear" w:pos="9638"/>
        <w:tab w:val="right" w:pos="9071"/>
      </w:tabs>
      <w:spacing w:before="120" w:after="120"/>
      <w:ind w:left="215" w:right="-74" w:hanging="215"/>
      <w:jc w:val="center"/>
    </w:pPr>
    <w:rPr>
      <w:rFonts w:ascii="Arial" w:eastAsia="Calibri" w:hAnsi="Arial" w:cs="Arial"/>
      <w:kern w:val="0"/>
      <w:sz w:val="22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D4018"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Titolo1">
    <w:name w:val="heading 1"/>
    <w:basedOn w:val="Titolo10"/>
    <w:next w:val="Corpotesto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Titolo2">
    <w:name w:val="heading 2"/>
    <w:basedOn w:val="Titolo10"/>
    <w:next w:val="Corpotesto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Titolo3">
    <w:name w:val="heading 3"/>
    <w:basedOn w:val="Titolo10"/>
    <w:next w:val="Corpotesto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0">
    <w:name w:val="WW8Num3z0"/>
    <w:rPr>
      <w:rFonts w:ascii="Times New Roman" w:eastAsia="SimSun" w:hAnsi="Times New Roman" w:cs="Times New Roman" w:hint="default"/>
      <w:i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4z0">
    <w:name w:val="WW8Num4z0"/>
    <w:rPr>
      <w:rFonts w:ascii="Times New Roman" w:eastAsia="SimSun" w:hAnsi="Times New Roman" w:cs="Times New Roman" w:hint="default"/>
      <w:i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TestofumettoCarattere">
    <w:name w:val="Testo fumetto Carattere"/>
    <w:rPr>
      <w:rFonts w:ascii="Segoe UI" w:eastAsia="SimSun" w:hAnsi="Segoe UI" w:cs="Mangal"/>
      <w:kern w:val="1"/>
      <w:sz w:val="18"/>
      <w:szCs w:val="16"/>
      <w:lang w:bidi="hi-IN"/>
    </w:rPr>
  </w:style>
  <w:style w:type="paragraph" w:customStyle="1" w:styleId="Titolo10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i/>
      <w:i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Paragrafoelenco">
    <w:name w:val="List Paragraph"/>
    <w:basedOn w:val="Normale"/>
    <w:qFormat/>
    <w:pPr>
      <w:ind w:left="708"/>
    </w:pPr>
    <w:rPr>
      <w:szCs w:val="21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6"/>
    </w:r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customStyle="1" w:styleId="Quotations">
    <w:name w:val="Quotations"/>
    <w:basedOn w:val="Normale"/>
    <w:pPr>
      <w:spacing w:after="283"/>
      <w:ind w:left="567" w:right="567"/>
    </w:pPr>
  </w:style>
  <w:style w:type="paragraph" w:styleId="Titolo">
    <w:name w:val="Title"/>
    <w:basedOn w:val="Titolo10"/>
    <w:next w:val="Corpotesto"/>
    <w:qFormat/>
    <w:pPr>
      <w:jc w:val="center"/>
    </w:pPr>
    <w:rPr>
      <w:b/>
      <w:bCs/>
      <w:sz w:val="56"/>
      <w:szCs w:val="56"/>
    </w:rPr>
  </w:style>
  <w:style w:type="paragraph" w:styleId="Sottotitolo">
    <w:name w:val="Subtitle"/>
    <w:basedOn w:val="Titolo10"/>
    <w:next w:val="Corpotesto"/>
    <w:qFormat/>
    <w:pPr>
      <w:spacing w:before="60"/>
      <w:jc w:val="center"/>
    </w:pPr>
    <w:rPr>
      <w:sz w:val="36"/>
      <w:szCs w:val="36"/>
    </w:rPr>
  </w:style>
  <w:style w:type="paragraph" w:styleId="Intestazione">
    <w:name w:val="header"/>
    <w:basedOn w:val="Normale"/>
    <w:rsid w:val="007D4018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7D4018"/>
    <w:pPr>
      <w:tabs>
        <w:tab w:val="center" w:pos="4819"/>
        <w:tab w:val="right" w:pos="9638"/>
      </w:tabs>
    </w:pPr>
  </w:style>
  <w:style w:type="character" w:styleId="Numeropagina">
    <w:name w:val="page number"/>
    <w:rsid w:val="007D4018"/>
    <w:rPr>
      <w:rFonts w:ascii="Verdana" w:hAnsi="Verdana"/>
    </w:rPr>
  </w:style>
  <w:style w:type="paragraph" w:customStyle="1" w:styleId="CREMA">
    <w:name w:val="CREMA"/>
    <w:basedOn w:val="Intestazione"/>
    <w:rsid w:val="007D4018"/>
    <w:pPr>
      <w:tabs>
        <w:tab w:val="clear" w:pos="9638"/>
        <w:tab w:val="right" w:pos="9071"/>
      </w:tabs>
      <w:spacing w:before="120" w:after="120"/>
      <w:ind w:left="215" w:right="-74" w:hanging="215"/>
      <w:jc w:val="center"/>
    </w:pPr>
    <w:rPr>
      <w:rFonts w:ascii="Arial" w:eastAsia="Calibri" w:hAnsi="Arial" w:cs="Arial"/>
      <w:kern w:val="0"/>
      <w:sz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</dc:creator>
  <cp:lastModifiedBy>Andrea Florindi</cp:lastModifiedBy>
  <cp:revision>4</cp:revision>
  <cp:lastPrinted>2020-11-02T14:40:00Z</cp:lastPrinted>
  <dcterms:created xsi:type="dcterms:W3CDTF">2020-11-05T08:22:00Z</dcterms:created>
  <dcterms:modified xsi:type="dcterms:W3CDTF">2020-11-05T09:24:00Z</dcterms:modified>
</cp:coreProperties>
</file>